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pacing w:before="144" w:after="0" w:line="360" w:lineRule="auto"/>
        <w:ind w:right="31" w:firstLine="0" w:firstLineChars="0"/>
        <w:jc w:val="left"/>
        <w:rPr>
          <w:rFonts w:ascii="Times New Roman" w:hAnsi="Times New Roman" w:eastAsia="宋体"/>
          <w:b/>
          <w:color w:val="auto"/>
          <w:sz w:val="30"/>
          <w:szCs w:val="22"/>
          <w:lang w:eastAsia="zh-CN"/>
        </w:rPr>
      </w:pPr>
      <w:bookmarkStart w:id="0" w:name="_GoBack"/>
      <w:bookmarkEnd w:id="0"/>
      <w:r>
        <w:rPr>
          <w:rFonts w:ascii="宋体" w:hAnsi="宋体" w:cs="宋体"/>
          <w:b/>
          <w:bCs/>
          <w:sz w:val="28"/>
          <w:szCs w:val="28"/>
          <w:lang w:eastAsia="zh-CN"/>
        </w:rPr>
        <w:drawing>
          <wp:inline distT="0" distB="0" distL="0" distR="0">
            <wp:extent cx="1485900" cy="3105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485900" cy="310515"/>
                    </a:xfrm>
                    <a:prstGeom prst="rect">
                      <a:avLst/>
                    </a:prstGeom>
                    <a:noFill/>
                    <a:ln>
                      <a:noFill/>
                    </a:ln>
                  </pic:spPr>
                </pic:pic>
              </a:graphicData>
            </a:graphic>
          </wp:inline>
        </w:drawing>
      </w:r>
    </w:p>
    <w:p>
      <w:pPr>
        <w:widowControl w:val="0"/>
        <w:autoSpaceDE w:val="0"/>
        <w:autoSpaceDN w:val="0"/>
        <w:spacing w:after="0" w:line="240" w:lineRule="atLeast"/>
        <w:ind w:right="28" w:firstLine="0" w:firstLineChars="0"/>
        <w:jc w:val="center"/>
        <w:rPr>
          <w:rFonts w:ascii="黑体" w:hAnsi="黑体" w:eastAsia="黑体"/>
          <w:b/>
          <w:color w:val="auto"/>
          <w:sz w:val="18"/>
          <w:szCs w:val="22"/>
          <w:lang w:eastAsia="zh-CN"/>
        </w:rPr>
      </w:pPr>
    </w:p>
    <w:p>
      <w:pPr>
        <w:widowControl w:val="0"/>
        <w:autoSpaceDE w:val="0"/>
        <w:autoSpaceDN w:val="0"/>
        <w:spacing w:after="0" w:line="360" w:lineRule="auto"/>
        <w:ind w:right="28" w:firstLine="0" w:firstLineChars="0"/>
        <w:jc w:val="center"/>
        <w:rPr>
          <w:rFonts w:ascii="黑体" w:hAnsi="黑体" w:eastAsia="黑体"/>
          <w:b/>
          <w:color w:val="auto"/>
          <w:sz w:val="30"/>
          <w:szCs w:val="30"/>
          <w:lang w:eastAsia="zh-CN"/>
        </w:rPr>
      </w:pPr>
      <w:r>
        <w:rPr>
          <w:rFonts w:hint="eastAsia" w:ascii="黑体" w:hAnsi="黑体" w:eastAsia="黑体"/>
          <w:b/>
          <w:color w:val="auto"/>
          <w:sz w:val="30"/>
          <w:szCs w:val="30"/>
          <w:lang w:eastAsia="zh-CN"/>
        </w:rPr>
        <w:t>国家开发银行高校助学贷款借款合同提额申请单</w:t>
      </w:r>
    </w:p>
    <w:p>
      <w:pPr>
        <w:widowControl w:val="0"/>
        <w:autoSpaceDE w:val="0"/>
        <w:autoSpaceDN w:val="0"/>
        <w:spacing w:before="144" w:after="240" w:afterLines="100" w:line="240" w:lineRule="auto"/>
        <w:ind w:right="28" w:firstLine="480"/>
        <w:rPr>
          <w:rFonts w:ascii="Times New Roman" w:hAnsi="Times New Roman" w:eastAsiaTheme="minorEastAsia"/>
          <w:lang w:eastAsia="zh-CN"/>
        </w:rPr>
      </w:pPr>
      <w:r>
        <w:rPr>
          <w:rFonts w:hint="eastAsia" w:ascii="Times New Roman" w:hAnsi="Times New Roman" w:eastAsiaTheme="minorEastAsia"/>
          <w:lang w:eastAsia="zh-CN"/>
        </w:rPr>
        <w:t>依据《关于进一步完善国家助学贷款政策的通知》政策文件，本人针对已签订的2021年国家开发银行高校助学贷款借款合同申请提额操作：</w:t>
      </w:r>
    </w:p>
    <w:tbl>
      <w:tblPr>
        <w:tblStyle w:val="89"/>
        <w:tblW w:w="96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842"/>
        <w:gridCol w:w="1642"/>
        <w:gridCol w:w="1962"/>
        <w:gridCol w:w="2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419" w:type="dxa"/>
            <w:vAlign w:val="center"/>
          </w:tcPr>
          <w:p>
            <w:pPr>
              <w:widowControl w:val="0"/>
              <w:autoSpaceDE w:val="0"/>
              <w:autoSpaceDN w:val="0"/>
              <w:spacing w:before="0" w:after="0" w:line="240" w:lineRule="auto"/>
              <w:ind w:right="28" w:firstLine="0" w:firstLineChars="0"/>
              <w:jc w:val="center"/>
              <w:rPr>
                <w:rFonts w:ascii="Times New Roman" w:hAnsi="Times New Roman" w:eastAsia="宋体"/>
                <w:b/>
                <w:color w:val="auto"/>
                <w:szCs w:val="22"/>
                <w:lang w:eastAsia="zh-CN"/>
              </w:rPr>
            </w:pPr>
            <w:ins w:id="0" w:author="1" w:date="2021-09-10T14:35:00Z">
              <w:r>
                <w:rPr>
                  <w:rFonts w:ascii="Times New Roman" w:hAnsi="Times New Roman" w:eastAsia="宋体"/>
                  <w:b/>
                  <w:color w:val="auto"/>
                  <w:szCs w:val="22"/>
                  <w:lang w:eastAsia="zh-CN"/>
                </w:rPr>
                <w:t>学生姓名</w:t>
              </w:r>
            </w:ins>
          </w:p>
        </w:tc>
        <w:tc>
          <w:tcPr>
            <w:tcW w:w="1842" w:type="dxa"/>
            <w:vAlign w:val="center"/>
          </w:tcPr>
          <w:p>
            <w:pPr>
              <w:widowControl w:val="0"/>
              <w:autoSpaceDE w:val="0"/>
              <w:autoSpaceDN w:val="0"/>
              <w:spacing w:before="0" w:after="0" w:line="240" w:lineRule="auto"/>
              <w:ind w:right="28" w:firstLine="0" w:firstLineChars="0"/>
              <w:jc w:val="center"/>
              <w:rPr>
                <w:rFonts w:ascii="Times New Roman" w:hAnsi="Times New Roman" w:eastAsia="宋体"/>
                <w:b/>
                <w:color w:val="auto"/>
                <w:szCs w:val="22"/>
                <w:lang w:eastAsia="zh-CN"/>
              </w:rPr>
            </w:pPr>
            <w:r>
              <w:rPr>
                <w:rFonts w:hint="eastAsia" w:ascii="Times New Roman" w:hAnsi="Times New Roman" w:eastAsia="宋体"/>
                <w:b/>
                <w:color w:val="auto"/>
                <w:szCs w:val="22"/>
                <w:lang w:eastAsia="zh-CN"/>
              </w:rPr>
              <w:t>合同编号</w:t>
            </w:r>
          </w:p>
        </w:tc>
        <w:tc>
          <w:tcPr>
            <w:tcW w:w="1642" w:type="dxa"/>
            <w:vAlign w:val="center"/>
          </w:tcPr>
          <w:p>
            <w:pPr>
              <w:widowControl w:val="0"/>
              <w:autoSpaceDE w:val="0"/>
              <w:autoSpaceDN w:val="0"/>
              <w:spacing w:before="0" w:after="0" w:line="240" w:lineRule="auto"/>
              <w:ind w:right="28" w:firstLine="0" w:firstLineChars="0"/>
              <w:jc w:val="center"/>
              <w:rPr>
                <w:rFonts w:ascii="Times New Roman" w:hAnsi="Times New Roman" w:eastAsia="宋体"/>
                <w:b/>
                <w:color w:val="auto"/>
                <w:szCs w:val="22"/>
                <w:lang w:eastAsia="zh-CN"/>
              </w:rPr>
            </w:pPr>
            <w:ins w:id="1" w:author="1" w:date="2021-09-10T14:34:00Z">
              <w:r>
                <w:rPr>
                  <w:rFonts w:hint="eastAsia" w:ascii="Times New Roman" w:hAnsi="Times New Roman" w:eastAsia="宋体"/>
                  <w:b/>
                  <w:color w:val="auto"/>
                  <w:szCs w:val="22"/>
                  <w:lang w:eastAsia="zh-CN"/>
                </w:rPr>
                <w:t>学历</w:t>
              </w:r>
            </w:ins>
          </w:p>
        </w:tc>
        <w:tc>
          <w:tcPr>
            <w:tcW w:w="1962" w:type="dxa"/>
            <w:vAlign w:val="center"/>
          </w:tcPr>
          <w:p>
            <w:pPr>
              <w:widowControl w:val="0"/>
              <w:autoSpaceDE w:val="0"/>
              <w:autoSpaceDN w:val="0"/>
              <w:spacing w:before="0" w:after="0" w:line="240" w:lineRule="auto"/>
              <w:ind w:right="28" w:firstLine="0" w:firstLineChars="0"/>
              <w:jc w:val="center"/>
              <w:rPr>
                <w:rFonts w:ascii="Times New Roman" w:hAnsi="Times New Roman" w:eastAsia="宋体"/>
                <w:b/>
                <w:color w:val="auto"/>
                <w:szCs w:val="22"/>
                <w:lang w:eastAsia="zh-CN"/>
              </w:rPr>
            </w:pPr>
            <w:ins w:id="2" w:author="1" w:date="2021-09-10T14:34:00Z">
              <w:r>
                <w:rPr>
                  <w:rFonts w:hint="eastAsia" w:ascii="Times New Roman" w:hAnsi="Times New Roman" w:eastAsia="宋体"/>
                  <w:b/>
                  <w:color w:val="auto"/>
                  <w:szCs w:val="22"/>
                  <w:lang w:eastAsia="zh-CN"/>
                </w:rPr>
                <w:t>原贷款申请金额</w:t>
              </w:r>
            </w:ins>
          </w:p>
        </w:tc>
        <w:tc>
          <w:tcPr>
            <w:tcW w:w="2742" w:type="dxa"/>
            <w:vAlign w:val="center"/>
          </w:tcPr>
          <w:p>
            <w:pPr>
              <w:widowControl w:val="0"/>
              <w:autoSpaceDE w:val="0"/>
              <w:autoSpaceDN w:val="0"/>
              <w:spacing w:before="0" w:after="0" w:line="240" w:lineRule="auto"/>
              <w:ind w:right="28" w:firstLine="0" w:firstLineChars="0"/>
              <w:jc w:val="center"/>
              <w:rPr>
                <w:rFonts w:ascii="Times New Roman" w:hAnsi="Times New Roman" w:eastAsia="宋体"/>
                <w:b/>
                <w:color w:val="auto"/>
                <w:szCs w:val="22"/>
                <w:lang w:eastAsia="zh-CN"/>
              </w:rPr>
            </w:pPr>
            <w:r>
              <w:rPr>
                <w:rFonts w:hint="eastAsia" w:ascii="Times New Roman" w:hAnsi="Times New Roman" w:eastAsia="宋体"/>
                <w:b/>
                <w:color w:val="auto"/>
                <w:szCs w:val="22"/>
                <w:lang w:eastAsia="zh-CN"/>
              </w:rPr>
              <w:t>提额后贷款申请金额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atLeast"/>
        </w:trPr>
        <w:tc>
          <w:tcPr>
            <w:tcW w:w="1419" w:type="dxa"/>
          </w:tcPr>
          <w:p>
            <w:pPr>
              <w:widowControl w:val="0"/>
              <w:autoSpaceDE w:val="0"/>
              <w:autoSpaceDN w:val="0"/>
              <w:spacing w:before="144" w:after="0" w:line="360" w:lineRule="auto"/>
              <w:ind w:right="31" w:firstLine="0" w:firstLineChars="0"/>
              <w:jc w:val="center"/>
              <w:rPr>
                <w:rFonts w:ascii="Times New Roman" w:hAnsi="Times New Roman" w:eastAsia="宋体"/>
                <w:b/>
                <w:color w:val="auto"/>
                <w:sz w:val="21"/>
                <w:szCs w:val="22"/>
                <w:lang w:eastAsia="zh-CN"/>
              </w:rPr>
            </w:pPr>
          </w:p>
        </w:tc>
        <w:tc>
          <w:tcPr>
            <w:tcW w:w="1842" w:type="dxa"/>
          </w:tcPr>
          <w:p>
            <w:pPr>
              <w:widowControl w:val="0"/>
              <w:autoSpaceDE w:val="0"/>
              <w:autoSpaceDN w:val="0"/>
              <w:spacing w:before="144" w:after="0" w:line="360" w:lineRule="auto"/>
              <w:ind w:right="31" w:firstLine="0" w:firstLineChars="0"/>
              <w:jc w:val="center"/>
              <w:rPr>
                <w:rFonts w:ascii="Times New Roman" w:hAnsi="Times New Roman" w:eastAsia="宋体"/>
                <w:b/>
                <w:color w:val="auto"/>
                <w:sz w:val="21"/>
                <w:szCs w:val="22"/>
                <w:lang w:eastAsia="zh-CN"/>
              </w:rPr>
            </w:pPr>
          </w:p>
        </w:tc>
        <w:tc>
          <w:tcPr>
            <w:tcW w:w="1642" w:type="dxa"/>
          </w:tcPr>
          <w:p>
            <w:pPr>
              <w:widowControl w:val="0"/>
              <w:autoSpaceDE w:val="0"/>
              <w:autoSpaceDN w:val="0"/>
              <w:spacing w:before="144" w:after="0" w:line="360" w:lineRule="auto"/>
              <w:ind w:right="31" w:firstLine="0" w:firstLineChars="0"/>
              <w:jc w:val="center"/>
              <w:rPr>
                <w:rFonts w:ascii="Times New Roman" w:hAnsi="Times New Roman" w:eastAsia="宋体"/>
                <w:b/>
                <w:color w:val="auto"/>
                <w:sz w:val="21"/>
                <w:szCs w:val="22"/>
                <w:lang w:eastAsia="zh-CN"/>
              </w:rPr>
            </w:pPr>
          </w:p>
        </w:tc>
        <w:tc>
          <w:tcPr>
            <w:tcW w:w="1962" w:type="dxa"/>
          </w:tcPr>
          <w:p>
            <w:pPr>
              <w:widowControl w:val="0"/>
              <w:autoSpaceDE w:val="0"/>
              <w:autoSpaceDN w:val="0"/>
              <w:spacing w:before="144" w:after="0" w:line="360" w:lineRule="auto"/>
              <w:ind w:right="31" w:firstLine="0" w:firstLineChars="0"/>
              <w:jc w:val="center"/>
              <w:rPr>
                <w:rFonts w:ascii="Times New Roman" w:hAnsi="Times New Roman" w:eastAsia="宋体"/>
                <w:b/>
                <w:color w:val="auto"/>
                <w:sz w:val="21"/>
                <w:szCs w:val="22"/>
                <w:lang w:eastAsia="zh-CN"/>
              </w:rPr>
            </w:pPr>
          </w:p>
        </w:tc>
        <w:tc>
          <w:tcPr>
            <w:tcW w:w="2742" w:type="dxa"/>
          </w:tcPr>
          <w:p>
            <w:pPr>
              <w:widowControl w:val="0"/>
              <w:autoSpaceDE w:val="0"/>
              <w:autoSpaceDN w:val="0"/>
              <w:spacing w:before="144" w:after="0" w:line="360" w:lineRule="auto"/>
              <w:ind w:right="31" w:firstLine="0" w:firstLineChars="0"/>
              <w:jc w:val="center"/>
              <w:rPr>
                <w:rFonts w:ascii="Times New Roman" w:hAnsi="Times New Roman" w:eastAsia="宋体"/>
                <w:b/>
                <w:color w:val="auto"/>
                <w:sz w:val="21"/>
                <w:szCs w:val="22"/>
                <w:lang w:eastAsia="zh-CN"/>
              </w:rPr>
            </w:pPr>
          </w:p>
        </w:tc>
      </w:tr>
    </w:tbl>
    <w:p>
      <w:pPr>
        <w:widowControl w:val="0"/>
        <w:autoSpaceDE w:val="0"/>
        <w:autoSpaceDN w:val="0"/>
        <w:spacing w:before="144" w:after="0" w:line="240" w:lineRule="auto"/>
        <w:ind w:firstLine="0" w:firstLineChars="0"/>
        <w:rPr>
          <w:rFonts w:ascii="Times New Roman" w:hAnsi="Times New Roman" w:eastAsia="宋体"/>
          <w:b/>
          <w:color w:val="auto"/>
          <w:szCs w:val="22"/>
          <w:lang w:eastAsia="zh-CN"/>
        </w:rPr>
      </w:pPr>
      <w:r>
        <w:rPr>
          <w:rFonts w:hint="eastAsia" w:ascii="Times New Roman" w:hAnsi="Times New Roman" w:eastAsia="宋体"/>
          <w:b/>
          <w:color w:val="auto"/>
          <w:szCs w:val="22"/>
          <w:lang w:eastAsia="zh-CN"/>
        </w:rPr>
        <w:t>相关说明：</w:t>
      </w:r>
    </w:p>
    <w:p>
      <w:pPr>
        <w:widowControl w:val="0"/>
        <w:tabs>
          <w:tab w:val="left" w:pos="567"/>
        </w:tabs>
        <w:adjustRightInd w:val="0"/>
        <w:snapToGrid w:val="0"/>
        <w:spacing w:after="0" w:line="360" w:lineRule="exact"/>
        <w:ind w:firstLine="482" w:firstLineChars="0"/>
        <w:textAlignment w:val="baseline"/>
        <w:rPr>
          <w:rFonts w:ascii="楷体" w:hAnsi="楷体" w:eastAsia="楷体"/>
          <w:sz w:val="28"/>
          <w:szCs w:val="24"/>
          <w:lang w:eastAsia="zh-CN"/>
        </w:rPr>
      </w:pPr>
      <w:r>
        <w:rPr>
          <w:rFonts w:ascii="Times New Roman" w:hAnsi="Times New Roman" w:eastAsia="仿宋_GB2312"/>
          <w:szCs w:val="32"/>
          <w:lang w:eastAsia="zh-CN"/>
        </w:rPr>
        <w:t>按照《关于</w:t>
      </w:r>
      <w:r>
        <w:rPr>
          <w:rFonts w:hint="eastAsia" w:ascii="Times New Roman" w:hAnsi="Times New Roman" w:eastAsia="仿宋_GB2312"/>
          <w:szCs w:val="32"/>
          <w:lang w:eastAsia="zh-CN"/>
        </w:rPr>
        <w:t>进一步完善国家助学贷款政策</w:t>
      </w:r>
      <w:r>
        <w:rPr>
          <w:rFonts w:ascii="Times New Roman" w:hAnsi="Times New Roman" w:eastAsia="仿宋_GB2312"/>
          <w:szCs w:val="32"/>
          <w:lang w:eastAsia="zh-CN"/>
        </w:rPr>
        <w:t>的通知》的要求，</w:t>
      </w:r>
      <w:r>
        <w:rPr>
          <w:rFonts w:hint="eastAsia" w:ascii="Times New Roman" w:hAnsi="Times New Roman" w:eastAsia="仿宋_GB2312"/>
          <w:szCs w:val="32"/>
          <w:lang w:eastAsia="zh-CN"/>
        </w:rPr>
        <w:t>国家助学贷款额度进行相应调整，全日制普通本专科学生（含第二学士学位、高职学生、预科生，下同）每人每年申请贷款额度由不超过8000元提高至不超过12000元。全日制研究生每人每年申请贷款额度由不超过12000元提高至不超过16000元。国家助学贷款应优先用于学生支付在校期间学费和住宿费，超出部分可用于弥补日常生活费</w:t>
      </w:r>
      <w:r>
        <w:rPr>
          <w:rFonts w:hint="eastAsia" w:ascii="楷体" w:hAnsi="楷体" w:eastAsia="楷体"/>
          <w:szCs w:val="24"/>
          <w:lang w:eastAsia="zh-CN"/>
        </w:rPr>
        <w:t>。</w:t>
      </w:r>
    </w:p>
    <w:p>
      <w:pPr>
        <w:widowControl w:val="0"/>
        <w:tabs>
          <w:tab w:val="left" w:pos="567"/>
        </w:tabs>
        <w:adjustRightInd w:val="0"/>
        <w:snapToGrid w:val="0"/>
        <w:spacing w:after="0" w:line="500" w:lineRule="exact"/>
        <w:ind w:firstLine="0" w:firstLineChars="0"/>
        <w:textAlignment w:val="baseline"/>
        <w:rPr>
          <w:rFonts w:ascii="Times New Roman" w:hAnsi="Times New Roman" w:eastAsiaTheme="minorEastAsia"/>
          <w:lang w:eastAsia="zh-CN"/>
        </w:rPr>
      </w:pPr>
      <w:r>
        <w:rPr>
          <w:rFonts w:hint="eastAsia" w:ascii="Times New Roman" w:hAnsi="Times New Roman" w:eastAsiaTheme="minorEastAsia"/>
          <w:lang w:eastAsia="zh-CN"/>
        </w:rPr>
        <mc:AlternateContent>
          <mc:Choice Requires="wps">
            <w:drawing>
              <wp:anchor distT="0" distB="0" distL="114300" distR="114300" simplePos="0" relativeHeight="251659264" behindDoc="0" locked="0" layoutInCell="1" allowOverlap="1">
                <wp:simplePos x="0" y="0"/>
                <wp:positionH relativeFrom="column">
                  <wp:posOffset>-187960</wp:posOffset>
                </wp:positionH>
                <wp:positionV relativeFrom="paragraph">
                  <wp:posOffset>127000</wp:posOffset>
                </wp:positionV>
                <wp:extent cx="7089140" cy="0"/>
                <wp:effectExtent l="0" t="0" r="0" b="19050"/>
                <wp:wrapNone/>
                <wp:docPr id="2" name="直接连接符 2"/>
                <wp:cNvGraphicFramePr/>
                <a:graphic xmlns:a="http://schemas.openxmlformats.org/drawingml/2006/main">
                  <a:graphicData uri="http://schemas.microsoft.com/office/word/2010/wordprocessingShape">
                    <wps:wsp>
                      <wps:cNvCnPr/>
                      <wps:spPr>
                        <a:xfrm>
                          <a:off x="0" y="0"/>
                          <a:ext cx="7089140" cy="0"/>
                        </a:xfrm>
                        <a:prstGeom prst="line">
                          <a:avLst/>
                        </a:prstGeom>
                        <a:ln w="1270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8pt;margin-top:10pt;height:0pt;width:558.2pt;z-index:251659264;mso-width-relative:page;mso-height-relative:page;" filled="f" stroked="t" coordsize="21600,21600" o:gfxdata="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y9W3+9UAAAAKAQAADwAAAAAAAAAB&#10;ACAAAAAiAAAAZHJzL2Rvd25yZXYueG1sUEsBAhQAFAAAAAgAh07iQFhQeqzaAQAAnQMAAA4AAAAA&#10;AAAAAQAgAAAAJAEAAGRycy9lMm9Eb2MueG1sUEsFBgAAAAAGAAYAWQEAAHAFAAAAAA==&#10;">
                <v:fill on="f" focussize="0,0"/>
                <v:stroke weight="1pt" color="#000000 [3213]" joinstyle="round" dashstyle="dashDot"/>
                <v:imagedata o:title=""/>
                <o:lock v:ext="edit" aspectratio="f"/>
              </v:line>
            </w:pict>
          </mc:Fallback>
        </mc:AlternateContent>
      </w:r>
    </w:p>
    <w:p>
      <w:pPr>
        <w:widowControl w:val="0"/>
        <w:autoSpaceDE w:val="0"/>
        <w:autoSpaceDN w:val="0"/>
        <w:spacing w:after="0" w:line="360" w:lineRule="auto"/>
        <w:ind w:firstLine="480"/>
        <w:rPr>
          <w:rFonts w:ascii="Times New Roman" w:hAnsi="Times New Roman" w:eastAsiaTheme="minorEastAsia"/>
          <w:lang w:eastAsia="zh-CN"/>
        </w:rPr>
      </w:pPr>
      <w:r>
        <w:rPr>
          <w:rFonts w:hint="eastAsia" w:ascii="Times New Roman" w:hAnsi="Times New Roman" w:eastAsiaTheme="minorEastAsia"/>
          <w:lang w:eastAsia="zh-CN"/>
        </w:rPr>
        <w:t>本人已完整阅读并充分理解针对国家开发银行高校助学贷款借款合同申请提额的相关政策及其他有关说明。本人通过国家开发银行高校助学贷款学生在线系统（https://www.c</w:t>
      </w:r>
      <w:r>
        <w:rPr>
          <w:rFonts w:ascii="Times New Roman" w:hAnsi="Times New Roman" w:eastAsiaTheme="minorEastAsia"/>
          <w:lang w:eastAsia="zh-CN"/>
        </w:rPr>
        <w:t>sls.cdb.com.cn</w:t>
      </w:r>
      <w:r>
        <w:rPr>
          <w:rFonts w:hint="eastAsia" w:ascii="Times New Roman" w:hAnsi="Times New Roman" w:eastAsiaTheme="minorEastAsia"/>
          <w:lang w:eastAsia="zh-CN"/>
        </w:rPr>
        <w:t>）提交的贷款提额申请均为本人真实意思表示，本申请单作为本人已签订的2021年国家开发银行高校助学贷款借款合同有关条款的补充或变更，具有同等法律效力，提额后的最终借款金额以《国家开发银行高校助学贷款借款合同提额申请电子批单》为准。</w:t>
      </w:r>
    </w:p>
    <w:p>
      <w:pPr>
        <w:widowControl w:val="0"/>
        <w:autoSpaceDE w:val="0"/>
        <w:autoSpaceDN w:val="0"/>
        <w:spacing w:after="0" w:line="360" w:lineRule="auto"/>
        <w:ind w:firstLine="480"/>
        <w:rPr>
          <w:rFonts w:ascii="Times New Roman" w:hAnsi="Times New Roman" w:eastAsiaTheme="minorEastAsia"/>
          <w:lang w:eastAsia="zh-CN"/>
        </w:rPr>
      </w:pPr>
    </w:p>
    <w:p>
      <w:pPr>
        <w:widowControl w:val="0"/>
        <w:autoSpaceDE w:val="0"/>
        <w:autoSpaceDN w:val="0"/>
        <w:spacing w:after="0" w:line="360" w:lineRule="auto"/>
        <w:ind w:firstLine="198" w:firstLineChars="71"/>
        <w:rPr>
          <w:ins w:id="3" w:author="1" w:date="2021-09-10T14:38:00Z"/>
          <w:rFonts w:hint="eastAsia" w:ascii="宋体" w:hAnsi="宋体" w:cs="宋体"/>
          <w:iCs/>
          <w:sz w:val="28"/>
          <w:szCs w:val="28"/>
          <w:lang w:eastAsia="zh-CN"/>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1"/>
        <w:gridCol w:w="5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ins w:id="4" w:author="1" w:date="2021-09-10T14:40:00Z"/>
        </w:trPr>
        <w:tc>
          <w:tcPr>
            <w:tcW w:w="5341" w:type="dxa"/>
          </w:tcPr>
          <w:p>
            <w:pPr>
              <w:widowControl w:val="0"/>
              <w:autoSpaceDE w:val="0"/>
              <w:autoSpaceDN w:val="0"/>
              <w:spacing w:before="120" w:after="0" w:line="360" w:lineRule="auto"/>
              <w:ind w:firstLine="0" w:firstLineChars="0"/>
              <w:rPr>
                <w:ins w:id="5" w:author="1" w:date="2021-09-10T14:40:00Z"/>
                <w:rFonts w:hint="eastAsia" w:ascii="宋体" w:hAnsi="宋体" w:cs="宋体"/>
                <w:iCs/>
                <w:sz w:val="24"/>
                <w:szCs w:val="28"/>
                <w:lang w:eastAsia="zh-CN"/>
              </w:rPr>
            </w:pPr>
            <w:ins w:id="6" w:author="1" w:date="2021-09-10T14:40:00Z">
              <w:r>
                <w:rPr>
                  <w:rFonts w:hint="eastAsia" w:ascii="宋体" w:hAnsi="宋体" w:cs="宋体"/>
                  <w:iCs/>
                  <w:sz w:val="24"/>
                  <w:szCs w:val="28"/>
                  <w:lang w:eastAsia="zh-CN"/>
                </w:rPr>
                <w:t>请认真</w:t>
              </w:r>
            </w:ins>
            <w:ins w:id="7" w:author="1" w:date="2021-09-10T14:41:00Z">
              <w:r>
                <w:rPr>
                  <w:rFonts w:hint="eastAsia" w:ascii="宋体" w:hAnsi="宋体" w:cs="宋体"/>
                  <w:iCs/>
                  <w:sz w:val="24"/>
                  <w:szCs w:val="28"/>
                  <w:lang w:eastAsia="zh-CN"/>
                </w:rPr>
                <w:t>填写和</w:t>
              </w:r>
            </w:ins>
            <w:ins w:id="8" w:author="1" w:date="2021-09-10T14:40:00Z">
              <w:r>
                <w:rPr>
                  <w:rFonts w:hint="eastAsia" w:ascii="宋体" w:hAnsi="宋体" w:cs="宋体"/>
                  <w:iCs/>
                  <w:sz w:val="24"/>
                  <w:szCs w:val="28"/>
                  <w:lang w:eastAsia="zh-CN"/>
                </w:rPr>
                <w:t>阅读</w:t>
              </w:r>
            </w:ins>
            <w:ins w:id="9" w:author="1" w:date="2021-09-10T14:41:00Z">
              <w:r>
                <w:rPr>
                  <w:rFonts w:hint="eastAsia" w:ascii="宋体" w:hAnsi="宋体" w:cs="宋体"/>
                  <w:iCs/>
                  <w:sz w:val="24"/>
                  <w:szCs w:val="28"/>
                  <w:lang w:eastAsia="zh-CN"/>
                </w:rPr>
                <w:t>申请</w:t>
              </w:r>
            </w:ins>
            <w:ins w:id="10" w:author="1" w:date="2021-09-10T14:40:00Z">
              <w:r>
                <w:rPr>
                  <w:rFonts w:hint="eastAsia" w:ascii="宋体" w:hAnsi="宋体" w:cs="宋体"/>
                  <w:iCs/>
                  <w:sz w:val="24"/>
                  <w:szCs w:val="28"/>
                  <w:lang w:eastAsia="zh-CN"/>
                </w:rPr>
                <w:t>单内容，并在右侧空白处抄写下文并签字：</w:t>
              </w:r>
            </w:ins>
          </w:p>
          <w:p>
            <w:pPr>
              <w:widowControl w:val="0"/>
              <w:autoSpaceDE w:val="0"/>
              <w:autoSpaceDN w:val="0"/>
              <w:spacing w:before="120" w:after="0" w:line="360" w:lineRule="auto"/>
              <w:ind w:firstLine="0" w:firstLineChars="0"/>
              <w:rPr>
                <w:ins w:id="11" w:author="1" w:date="2021-09-10T14:40:00Z"/>
                <w:rFonts w:hint="eastAsia" w:ascii="宋体" w:hAnsi="宋体" w:cs="宋体"/>
                <w:iCs/>
                <w:sz w:val="28"/>
                <w:szCs w:val="28"/>
                <w:lang w:eastAsia="zh-CN"/>
              </w:rPr>
            </w:pPr>
            <w:ins w:id="12" w:author="1" w:date="2021-09-10T14:44:00Z">
              <w:r>
                <w:rPr>
                  <w:rFonts w:hint="eastAsia" w:ascii="宋体" w:hAnsi="宋体" w:cs="宋体"/>
                  <w:iCs/>
                  <w:sz w:val="28"/>
                  <w:szCs w:val="28"/>
                  <w:lang w:eastAsia="zh-CN"/>
                </w:rPr>
                <w:t>“本人同意本贷款提额申请单的内容”</w:t>
              </w:r>
            </w:ins>
          </w:p>
        </w:tc>
        <w:tc>
          <w:tcPr>
            <w:tcW w:w="5341" w:type="dxa"/>
          </w:tcPr>
          <w:p>
            <w:pPr>
              <w:widowControl w:val="0"/>
              <w:autoSpaceDE w:val="0"/>
              <w:autoSpaceDN w:val="0"/>
              <w:spacing w:before="120" w:after="0" w:line="360" w:lineRule="auto"/>
              <w:ind w:firstLine="0" w:firstLineChars="0"/>
              <w:jc w:val="right"/>
              <w:rPr>
                <w:ins w:id="13" w:author="1" w:date="2021-09-10T14:45:00Z"/>
                <w:rFonts w:hint="eastAsia" w:ascii="宋体" w:hAnsi="宋体" w:cs="宋体"/>
                <w:iCs/>
                <w:sz w:val="28"/>
                <w:szCs w:val="28"/>
                <w:lang w:eastAsia="zh-CN"/>
              </w:rPr>
            </w:pPr>
          </w:p>
          <w:p>
            <w:pPr>
              <w:widowControl w:val="0"/>
              <w:autoSpaceDE w:val="0"/>
              <w:autoSpaceDN w:val="0"/>
              <w:spacing w:before="120" w:after="0" w:line="360" w:lineRule="auto"/>
              <w:ind w:right="1120" w:firstLine="0" w:firstLineChars="0"/>
              <w:jc w:val="right"/>
              <w:rPr>
                <w:ins w:id="14" w:author="1" w:date="2021-09-10T14:47:00Z"/>
                <w:rFonts w:hint="eastAsia" w:ascii="宋体" w:hAnsi="宋体" w:cs="宋体"/>
                <w:iCs/>
                <w:sz w:val="28"/>
                <w:szCs w:val="28"/>
                <w:lang w:eastAsia="zh-CN"/>
              </w:rPr>
            </w:pPr>
          </w:p>
          <w:p>
            <w:pPr>
              <w:widowControl w:val="0"/>
              <w:autoSpaceDE w:val="0"/>
              <w:autoSpaceDN w:val="0"/>
              <w:spacing w:before="120" w:after="0" w:line="360" w:lineRule="auto"/>
              <w:ind w:right="1120" w:firstLine="0" w:firstLineChars="0"/>
              <w:jc w:val="right"/>
              <w:rPr>
                <w:ins w:id="15" w:author="1" w:date="2021-09-10T14:47:00Z"/>
                <w:rFonts w:hint="eastAsia" w:ascii="宋体" w:hAnsi="宋体" w:cs="宋体"/>
                <w:iCs/>
                <w:sz w:val="28"/>
                <w:szCs w:val="28"/>
                <w:lang w:eastAsia="zh-CN"/>
              </w:rPr>
            </w:pPr>
            <w:ins w:id="16" w:author="1" w:date="2021-09-10T14:45:00Z">
              <w:r>
                <w:rPr>
                  <w:rFonts w:hint="eastAsia" w:ascii="宋体" w:hAnsi="宋体" w:cs="宋体"/>
                  <w:iCs/>
                  <w:sz w:val="28"/>
                  <w:szCs w:val="28"/>
                  <w:lang w:eastAsia="zh-CN"/>
                </w:rPr>
                <w:t>签字</w:t>
              </w:r>
            </w:ins>
            <w:ins w:id="17" w:author="1" w:date="2021-09-10T14:46:00Z">
              <w:r>
                <w:rPr>
                  <w:rFonts w:hint="eastAsia" w:ascii="宋体" w:hAnsi="宋体" w:cs="宋体"/>
                  <w:iCs/>
                  <w:sz w:val="28"/>
                  <w:szCs w:val="28"/>
                  <w:lang w:eastAsia="zh-CN"/>
                </w:rPr>
                <w:t>：</w:t>
              </w:r>
            </w:ins>
          </w:p>
          <w:p>
            <w:pPr>
              <w:widowControl w:val="0"/>
              <w:autoSpaceDE w:val="0"/>
              <w:autoSpaceDN w:val="0"/>
              <w:spacing w:before="120" w:after="0" w:line="360" w:lineRule="auto"/>
              <w:ind w:right="1120" w:firstLine="0" w:firstLineChars="0"/>
              <w:jc w:val="right"/>
              <w:rPr>
                <w:ins w:id="18" w:author="1" w:date="2021-09-10T14:40:00Z"/>
                <w:rFonts w:hint="eastAsia" w:ascii="宋体" w:hAnsi="宋体" w:cs="宋体"/>
                <w:iCs/>
                <w:sz w:val="28"/>
                <w:szCs w:val="28"/>
                <w:lang w:eastAsia="zh-CN"/>
              </w:rPr>
            </w:pPr>
            <w:ins w:id="19" w:author="1" w:date="2021-09-10T14:46:00Z">
              <w:r>
                <w:rPr>
                  <w:rFonts w:hint="eastAsia" w:ascii="宋体" w:hAnsi="宋体" w:cs="宋体"/>
                  <w:iCs/>
                  <w:sz w:val="28"/>
                  <w:szCs w:val="28"/>
                  <w:lang w:eastAsia="zh-CN"/>
                </w:rPr>
                <w:t>日期：</w:t>
              </w:r>
            </w:ins>
          </w:p>
        </w:tc>
      </w:tr>
    </w:tbl>
    <w:p>
      <w:pPr>
        <w:widowControl w:val="0"/>
        <w:autoSpaceDE w:val="0"/>
        <w:autoSpaceDN w:val="0"/>
        <w:spacing w:after="0" w:line="360" w:lineRule="auto"/>
        <w:ind w:firstLine="198" w:firstLineChars="71"/>
        <w:rPr>
          <w:rFonts w:ascii="Times New Roman" w:hAnsi="Times New Roman" w:eastAsiaTheme="minorEastAsia"/>
          <w:lang w:eastAsia="zh-CN"/>
        </w:rPr>
      </w:pPr>
      <w:r>
        <w:rPr>
          <w:rFonts w:hint="eastAsia" w:ascii="宋体" w:hAnsi="宋体" w:cs="宋体"/>
          <w:iCs/>
          <w:sz w:val="28"/>
          <w:szCs w:val="28"/>
          <w:lang w:eastAsia="zh-CN"/>
        </w:rPr>
        <w:t xml:space="preserve">                            </w:t>
      </w:r>
    </w:p>
    <w:sectPr>
      <w:headerReference r:id="rId7" w:type="first"/>
      <w:footerReference r:id="rId10" w:type="first"/>
      <w:headerReference r:id="rId5" w:type="default"/>
      <w:footerReference r:id="rId8" w:type="default"/>
      <w:headerReference r:id="rId6" w:type="even"/>
      <w:footerReference r:id="rId9" w:type="even"/>
      <w:pgSz w:w="11906" w:h="16838"/>
      <w:pgMar w:top="720" w:right="720" w:bottom="720" w:left="720" w:header="284" w:footer="567"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Bold">
    <w:altName w:val="Arial"/>
    <w:panose1 w:val="020B0704020202020204"/>
    <w:charset w:val="00"/>
    <w:family w:val="roman"/>
    <w:pitch w:val="default"/>
    <w:sig w:usb0="00000000" w:usb1="00000000" w:usb2="00000000" w:usb3="00000000" w:csb0="00000001" w:csb1="00000000"/>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0820382"/>
      <w:docPartObj>
        <w:docPartGallery w:val="autotext"/>
      </w:docPartObj>
    </w:sdtPr>
    <w:sdtContent>
      <w:p>
        <w:pPr>
          <w:pStyle w:val="58"/>
          <w:tabs>
            <w:tab w:val="left" w:pos="5184"/>
            <w:tab w:val="center" w:pos="5413"/>
          </w:tabs>
          <w:spacing w:after="0"/>
          <w:ind w:firstLine="360"/>
          <w:jc w:val="left"/>
        </w:pPr>
        <w:r>
          <w:tab/>
        </w:r>
        <w:r>
          <w:tab/>
        </w:r>
        <w:r>
          <w:fldChar w:fldCharType="begin"/>
        </w:r>
        <w:r>
          <w:instrText xml:space="preserve">PAGE   \* MERGEFORMAT</w:instrText>
        </w:r>
        <w:r>
          <w:fldChar w:fldCharType="separate"/>
        </w:r>
        <w:r>
          <w:rPr>
            <w:lang w:val="zh-CN"/>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spacing w:after="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480"/>
      </w:pPr>
      <w:r>
        <w:separator/>
      </w:r>
    </w:p>
  </w:footnote>
  <w:footnote w:type="continuationSeparator" w:id="1">
    <w:p>
      <w:pPr>
        <w:spacing w:before="0" w:after="0"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6029"/>
        </w:tabs>
        <w:ind w:left="6029" w:hanging="360"/>
      </w:pPr>
    </w:lvl>
  </w:abstractNum>
  <w:abstractNum w:abstractNumId="1">
    <w:nsid w:val="FFFFFF7D"/>
    <w:multiLevelType w:val="singleLevel"/>
    <w:tmpl w:val="FFFFFF7D"/>
    <w:lvl w:ilvl="0" w:tentative="0">
      <w:start w:val="1"/>
      <w:numFmt w:val="decimal"/>
      <w:pStyle w:val="50"/>
      <w:lvlText w:val="%1."/>
      <w:lvlJc w:val="left"/>
      <w:pPr>
        <w:tabs>
          <w:tab w:val="left" w:pos="1209"/>
        </w:tabs>
        <w:ind w:left="1209" w:hanging="360"/>
      </w:pPr>
    </w:lvl>
  </w:abstractNum>
  <w:abstractNum w:abstractNumId="2">
    <w:nsid w:val="FFFFFF7E"/>
    <w:multiLevelType w:val="singleLevel"/>
    <w:tmpl w:val="FFFFFF7E"/>
    <w:lvl w:ilvl="0" w:tentative="0">
      <w:start w:val="1"/>
      <w:numFmt w:val="decimal"/>
      <w:pStyle w:val="36"/>
      <w:lvlText w:val="%1."/>
      <w:lvlJc w:val="left"/>
      <w:pPr>
        <w:tabs>
          <w:tab w:val="left" w:pos="926"/>
        </w:tabs>
        <w:ind w:left="926" w:hanging="360"/>
      </w:pPr>
    </w:lvl>
  </w:abstractNum>
  <w:abstractNum w:abstractNumId="3">
    <w:nsid w:val="FFFFFF80"/>
    <w:multiLevelType w:val="singleLevel"/>
    <w:tmpl w:val="FFFFFF80"/>
    <w:lvl w:ilvl="0" w:tentative="0">
      <w:start w:val="1"/>
      <w:numFmt w:val="bullet"/>
      <w:pStyle w:val="49"/>
      <w:lvlText w:val=""/>
      <w:lvlJc w:val="left"/>
      <w:pPr>
        <w:tabs>
          <w:tab w:val="left" w:pos="1492"/>
        </w:tabs>
        <w:ind w:left="1492" w:hanging="360"/>
      </w:pPr>
      <w:rPr>
        <w:rFonts w:hint="default" w:ascii="Symbol" w:hAnsi="Symbol"/>
      </w:rPr>
    </w:lvl>
  </w:abstractNum>
  <w:abstractNum w:abstractNumId="4">
    <w:nsid w:val="FFFFFF81"/>
    <w:multiLevelType w:val="singleLevel"/>
    <w:tmpl w:val="FFFFFF81"/>
    <w:lvl w:ilvl="0" w:tentative="0">
      <w:start w:val="1"/>
      <w:numFmt w:val="bullet"/>
      <w:pStyle w:val="18"/>
      <w:lvlText w:val=""/>
      <w:lvlJc w:val="left"/>
      <w:pPr>
        <w:tabs>
          <w:tab w:val="left" w:pos="1209"/>
        </w:tabs>
        <w:ind w:left="1209" w:hanging="360"/>
      </w:pPr>
      <w:rPr>
        <w:rFonts w:hint="default" w:ascii="Symbol" w:hAnsi="Symbol"/>
      </w:rPr>
    </w:lvl>
  </w:abstractNum>
  <w:abstractNum w:abstractNumId="5">
    <w:nsid w:val="FFFFFF82"/>
    <w:multiLevelType w:val="singleLevel"/>
    <w:tmpl w:val="FFFFFF82"/>
    <w:lvl w:ilvl="0" w:tentative="0">
      <w:start w:val="1"/>
      <w:numFmt w:val="bullet"/>
      <w:pStyle w:val="34"/>
      <w:lvlText w:val=""/>
      <w:lvlJc w:val="left"/>
      <w:pPr>
        <w:tabs>
          <w:tab w:val="left" w:pos="926"/>
        </w:tabs>
        <w:ind w:left="926" w:hanging="360"/>
      </w:pPr>
      <w:rPr>
        <w:rFonts w:hint="default" w:ascii="Symbol" w:hAnsi="Symbol"/>
      </w:rPr>
    </w:lvl>
  </w:abstractNum>
  <w:abstractNum w:abstractNumId="6">
    <w:nsid w:val="FFFFFF83"/>
    <w:multiLevelType w:val="singleLevel"/>
    <w:tmpl w:val="FFFFFF83"/>
    <w:lvl w:ilvl="0" w:tentative="0">
      <w:start w:val="1"/>
      <w:numFmt w:val="bullet"/>
      <w:pStyle w:val="40"/>
      <w:lvlText w:val=""/>
      <w:lvlJc w:val="left"/>
      <w:pPr>
        <w:tabs>
          <w:tab w:val="left" w:pos="567"/>
        </w:tabs>
        <w:ind w:left="851" w:hanging="284"/>
      </w:pPr>
      <w:rPr>
        <w:rFonts w:hint="default" w:ascii="Symbol" w:hAnsi="Symbol"/>
      </w:rPr>
    </w:lvl>
  </w:abstractNum>
  <w:abstractNum w:abstractNumId="7">
    <w:nsid w:val="0639582B"/>
    <w:multiLevelType w:val="multilevel"/>
    <w:tmpl w:val="0639582B"/>
    <w:lvl w:ilvl="0" w:tentative="0">
      <w:start w:val="1"/>
      <w:numFmt w:val="bullet"/>
      <w:pStyle w:val="182"/>
      <w:lvlText w:val="-"/>
      <w:lvlJc w:val="left"/>
      <w:pPr>
        <w:ind w:left="2121" w:hanging="420"/>
      </w:pPr>
      <w:rPr>
        <w:rFonts w:hint="default" w:ascii="Arial" w:hAnsi="Arial" w:eastAsia="宋体"/>
      </w:rPr>
    </w:lvl>
    <w:lvl w:ilvl="1" w:tentative="0">
      <w:start w:val="1"/>
      <w:numFmt w:val="bullet"/>
      <w:lvlText w:val=""/>
      <w:lvlJc w:val="left"/>
      <w:pPr>
        <w:ind w:left="2541" w:hanging="420"/>
      </w:pPr>
      <w:rPr>
        <w:rFonts w:hint="default" w:ascii="Wingdings" w:hAnsi="Wingdings"/>
      </w:rPr>
    </w:lvl>
    <w:lvl w:ilvl="2" w:tentative="0">
      <w:start w:val="1"/>
      <w:numFmt w:val="bullet"/>
      <w:lvlText w:val=""/>
      <w:lvlJc w:val="left"/>
      <w:pPr>
        <w:ind w:left="2961" w:hanging="420"/>
      </w:pPr>
      <w:rPr>
        <w:rFonts w:hint="default" w:ascii="Wingdings" w:hAnsi="Wingdings"/>
      </w:rPr>
    </w:lvl>
    <w:lvl w:ilvl="3" w:tentative="0">
      <w:start w:val="1"/>
      <w:numFmt w:val="bullet"/>
      <w:lvlText w:val=""/>
      <w:lvlJc w:val="left"/>
      <w:pPr>
        <w:ind w:left="3381" w:hanging="420"/>
      </w:pPr>
      <w:rPr>
        <w:rFonts w:hint="default" w:ascii="Wingdings" w:hAnsi="Wingdings"/>
      </w:rPr>
    </w:lvl>
    <w:lvl w:ilvl="4" w:tentative="0">
      <w:start w:val="1"/>
      <w:numFmt w:val="bullet"/>
      <w:lvlText w:val=""/>
      <w:lvlJc w:val="left"/>
      <w:pPr>
        <w:ind w:left="3801" w:hanging="420"/>
      </w:pPr>
      <w:rPr>
        <w:rFonts w:hint="default" w:ascii="Wingdings" w:hAnsi="Wingdings"/>
      </w:rPr>
    </w:lvl>
    <w:lvl w:ilvl="5" w:tentative="0">
      <w:start w:val="1"/>
      <w:numFmt w:val="bullet"/>
      <w:lvlText w:val=""/>
      <w:lvlJc w:val="left"/>
      <w:pPr>
        <w:ind w:left="4221" w:hanging="420"/>
      </w:pPr>
      <w:rPr>
        <w:rFonts w:hint="default" w:ascii="Wingdings" w:hAnsi="Wingdings"/>
      </w:rPr>
    </w:lvl>
    <w:lvl w:ilvl="6" w:tentative="0">
      <w:start w:val="1"/>
      <w:numFmt w:val="bullet"/>
      <w:lvlText w:val=""/>
      <w:lvlJc w:val="left"/>
      <w:pPr>
        <w:ind w:left="4641" w:hanging="420"/>
      </w:pPr>
      <w:rPr>
        <w:rFonts w:hint="default" w:ascii="Wingdings" w:hAnsi="Wingdings"/>
      </w:rPr>
    </w:lvl>
    <w:lvl w:ilvl="7" w:tentative="0">
      <w:start w:val="1"/>
      <w:numFmt w:val="bullet"/>
      <w:lvlText w:val=""/>
      <w:lvlJc w:val="left"/>
      <w:pPr>
        <w:ind w:left="5061" w:hanging="420"/>
      </w:pPr>
      <w:rPr>
        <w:rFonts w:hint="default" w:ascii="Wingdings" w:hAnsi="Wingdings"/>
      </w:rPr>
    </w:lvl>
    <w:lvl w:ilvl="8" w:tentative="0">
      <w:start w:val="1"/>
      <w:numFmt w:val="bullet"/>
      <w:lvlText w:val=""/>
      <w:lvlJc w:val="left"/>
      <w:pPr>
        <w:ind w:left="5481" w:hanging="420"/>
      </w:pPr>
      <w:rPr>
        <w:rFonts w:hint="default" w:ascii="Wingdings" w:hAnsi="Wingdings"/>
      </w:rPr>
    </w:lvl>
  </w:abstractNum>
  <w:abstractNum w:abstractNumId="8">
    <w:nsid w:val="15DC5A7A"/>
    <w:multiLevelType w:val="multilevel"/>
    <w:tmpl w:val="15DC5A7A"/>
    <w:lvl w:ilvl="0" w:tentative="0">
      <w:start w:val="1"/>
      <w:numFmt w:val="chineseCountingThousand"/>
      <w:pStyle w:val="185"/>
      <w:lvlText w:val="%1、"/>
      <w:lvlJc w:val="left"/>
      <w:pPr>
        <w:ind w:left="420" w:hanging="420"/>
      </w:pPr>
      <w:rPr>
        <w:rFonts w:hint="eastAsia"/>
      </w:rPr>
    </w:lvl>
    <w:lvl w:ilvl="1" w:tentative="0">
      <w:start w:val="1"/>
      <w:numFmt w:val="decimal"/>
      <w:pStyle w:val="186"/>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24840B28"/>
    <w:multiLevelType w:val="multilevel"/>
    <w:tmpl w:val="24840B28"/>
    <w:lvl w:ilvl="0" w:tentative="0">
      <w:start w:val="1"/>
      <w:numFmt w:val="bullet"/>
      <w:pStyle w:val="25"/>
      <w:lvlText w:val=""/>
      <w:lvlJc w:val="left"/>
      <w:pPr>
        <w:tabs>
          <w:tab w:val="left" w:pos="567"/>
        </w:tabs>
        <w:ind w:left="567" w:hanging="567"/>
      </w:pPr>
      <w:rPr>
        <w:rFonts w:hint="default" w:ascii="Wingdings 2" w:hAnsi="Wingdings 2"/>
      </w:rPr>
    </w:lvl>
    <w:lvl w:ilvl="1" w:tentative="0">
      <w:start w:val="1"/>
      <w:numFmt w:val="bullet"/>
      <w:lvlText w:val=""/>
      <w:lvlJc w:val="left"/>
      <w:pPr>
        <w:tabs>
          <w:tab w:val="left" w:pos="1134"/>
        </w:tabs>
        <w:ind w:left="1134" w:hanging="567"/>
      </w:pPr>
      <w:rPr>
        <w:rFonts w:hint="default" w:ascii="Symbol" w:hAnsi="Symbol"/>
      </w:rPr>
    </w:lvl>
    <w:lvl w:ilvl="2" w:tentative="0">
      <w:start w:val="1"/>
      <w:numFmt w:val="none"/>
      <w:lvlText w:val=""/>
      <w:lvlJc w:val="left"/>
      <w:pPr>
        <w:tabs>
          <w:tab w:val="left" w:pos="1701"/>
        </w:tabs>
        <w:ind w:left="1701" w:hanging="567"/>
      </w:pPr>
      <w:rPr>
        <w:rFonts w:hint="default"/>
      </w:rPr>
    </w:lvl>
    <w:lvl w:ilvl="3" w:tentative="0">
      <w:start w:val="1"/>
      <w:numFmt w:val="none"/>
      <w:lvlText w:val=""/>
      <w:lvlJc w:val="left"/>
      <w:pPr>
        <w:tabs>
          <w:tab w:val="left" w:pos="2268"/>
        </w:tabs>
        <w:ind w:left="2268" w:hanging="567"/>
      </w:pPr>
      <w:rPr>
        <w:rFonts w:hint="default"/>
      </w:rPr>
    </w:lvl>
    <w:lvl w:ilvl="4" w:tentative="0">
      <w:start w:val="1"/>
      <w:numFmt w:val="none"/>
      <w:lvlText w:val=""/>
      <w:lvlJc w:val="left"/>
      <w:pPr>
        <w:tabs>
          <w:tab w:val="left" w:pos="2835"/>
        </w:tabs>
        <w:ind w:left="2835" w:hanging="567"/>
      </w:pPr>
      <w:rPr>
        <w:rFonts w:hint="default"/>
      </w:rPr>
    </w:lvl>
    <w:lvl w:ilvl="5" w:tentative="0">
      <w:start w:val="1"/>
      <w:numFmt w:val="none"/>
      <w:lvlText w:val=""/>
      <w:lvlJc w:val="left"/>
      <w:pPr>
        <w:tabs>
          <w:tab w:val="left" w:pos="3402"/>
        </w:tabs>
        <w:ind w:left="3402" w:hanging="567"/>
      </w:pPr>
      <w:rPr>
        <w:rFonts w:hint="default"/>
      </w:rPr>
    </w:lvl>
    <w:lvl w:ilvl="6" w:tentative="0">
      <w:start w:val="1"/>
      <w:numFmt w:val="none"/>
      <w:lvlText w:val=""/>
      <w:lvlJc w:val="left"/>
      <w:pPr>
        <w:tabs>
          <w:tab w:val="left" w:pos="3402"/>
        </w:tabs>
        <w:ind w:left="3402" w:hanging="567"/>
      </w:pPr>
      <w:rPr>
        <w:rFonts w:hint="default"/>
      </w:rPr>
    </w:lvl>
    <w:lvl w:ilvl="7" w:tentative="0">
      <w:start w:val="1"/>
      <w:numFmt w:val="none"/>
      <w:lvlText w:val=""/>
      <w:lvlJc w:val="left"/>
      <w:pPr>
        <w:tabs>
          <w:tab w:val="left" w:pos="3969"/>
        </w:tabs>
        <w:ind w:left="3969" w:hanging="567"/>
      </w:pPr>
      <w:rPr>
        <w:rFonts w:hint="default"/>
      </w:rPr>
    </w:lvl>
    <w:lvl w:ilvl="8" w:tentative="0">
      <w:start w:val="1"/>
      <w:numFmt w:val="none"/>
      <w:lvlText w:val=""/>
      <w:lvlJc w:val="left"/>
      <w:pPr>
        <w:tabs>
          <w:tab w:val="left" w:pos="5103"/>
        </w:tabs>
        <w:ind w:left="5103" w:hanging="567"/>
      </w:pPr>
      <w:rPr>
        <w:rFonts w:hint="default"/>
      </w:rPr>
    </w:lvl>
  </w:abstractNum>
  <w:abstractNum w:abstractNumId="10">
    <w:nsid w:val="2F9A7347"/>
    <w:multiLevelType w:val="multilevel"/>
    <w:tmpl w:val="2F9A7347"/>
    <w:lvl w:ilvl="0" w:tentative="0">
      <w:start w:val="1"/>
      <w:numFmt w:val="decimal"/>
      <w:pStyle w:val="21"/>
      <w:lvlText w:val="%1"/>
      <w:lvlJc w:val="left"/>
      <w:pPr>
        <w:tabs>
          <w:tab w:val="left" w:pos="567"/>
        </w:tabs>
        <w:ind w:left="567" w:hanging="567"/>
      </w:pPr>
      <w:rPr>
        <w:rFonts w:hint="default"/>
      </w:rPr>
    </w:lvl>
    <w:lvl w:ilvl="1" w:tentative="0">
      <w:start w:val="1"/>
      <w:numFmt w:val="lowerLetter"/>
      <w:lvlText w:val="(%2)"/>
      <w:lvlJc w:val="left"/>
      <w:pPr>
        <w:tabs>
          <w:tab w:val="left" w:pos="1134"/>
        </w:tabs>
        <w:ind w:left="1134" w:hanging="567"/>
      </w:pPr>
      <w:rPr>
        <w:rFonts w:hint="default"/>
      </w:rPr>
    </w:lvl>
    <w:lvl w:ilvl="2" w:tentative="0">
      <w:start w:val="1"/>
      <w:numFmt w:val="none"/>
      <w:lvlText w:val="%3"/>
      <w:lvlJc w:val="left"/>
      <w:pPr>
        <w:tabs>
          <w:tab w:val="left" w:pos="1701"/>
        </w:tabs>
        <w:ind w:left="1701" w:hanging="567"/>
      </w:pPr>
      <w:rPr>
        <w:rFonts w:hint="default"/>
      </w:rPr>
    </w:lvl>
    <w:lvl w:ilvl="3" w:tentative="0">
      <w:start w:val="1"/>
      <w:numFmt w:val="none"/>
      <w:lvlText w:val=""/>
      <w:lvlJc w:val="left"/>
      <w:pPr>
        <w:tabs>
          <w:tab w:val="left" w:pos="2268"/>
        </w:tabs>
        <w:ind w:left="2268" w:hanging="567"/>
      </w:pPr>
      <w:rPr>
        <w:rFonts w:hint="default"/>
      </w:rPr>
    </w:lvl>
    <w:lvl w:ilvl="4" w:tentative="0">
      <w:start w:val="1"/>
      <w:numFmt w:val="none"/>
      <w:lvlText w:val=""/>
      <w:lvlJc w:val="left"/>
      <w:pPr>
        <w:tabs>
          <w:tab w:val="left" w:pos="2835"/>
        </w:tabs>
        <w:ind w:left="2835" w:hanging="567"/>
      </w:pPr>
      <w:rPr>
        <w:rFonts w:hint="default"/>
      </w:rPr>
    </w:lvl>
    <w:lvl w:ilvl="5" w:tentative="0">
      <w:start w:val="1"/>
      <w:numFmt w:val="none"/>
      <w:lvlText w:val=""/>
      <w:lvlJc w:val="left"/>
      <w:pPr>
        <w:tabs>
          <w:tab w:val="left" w:pos="3402"/>
        </w:tabs>
        <w:ind w:left="3402" w:hanging="567"/>
      </w:pPr>
      <w:rPr>
        <w:rFonts w:hint="default"/>
      </w:rPr>
    </w:lvl>
    <w:lvl w:ilvl="6" w:tentative="0">
      <w:start w:val="1"/>
      <w:numFmt w:val="none"/>
      <w:lvlText w:val="%7"/>
      <w:lvlJc w:val="left"/>
      <w:pPr>
        <w:tabs>
          <w:tab w:val="left" w:pos="3969"/>
        </w:tabs>
        <w:ind w:left="3969" w:hanging="567"/>
      </w:pPr>
      <w:rPr>
        <w:rFonts w:hint="default"/>
      </w:rPr>
    </w:lvl>
    <w:lvl w:ilvl="7" w:tentative="0">
      <w:start w:val="1"/>
      <w:numFmt w:val="none"/>
      <w:lvlText w:val="%8"/>
      <w:lvlJc w:val="left"/>
      <w:pPr>
        <w:tabs>
          <w:tab w:val="left" w:pos="4896"/>
        </w:tabs>
        <w:ind w:left="4896" w:hanging="567"/>
      </w:pPr>
      <w:rPr>
        <w:rFonts w:hint="default"/>
      </w:rPr>
    </w:lvl>
    <w:lvl w:ilvl="8" w:tentative="0">
      <w:start w:val="1"/>
      <w:numFmt w:val="none"/>
      <w:lvlText w:val="%9"/>
      <w:lvlJc w:val="left"/>
      <w:pPr>
        <w:tabs>
          <w:tab w:val="left" w:pos="4536"/>
        </w:tabs>
        <w:ind w:left="4536" w:hanging="567"/>
      </w:pPr>
      <w:rPr>
        <w:rFonts w:hint="default"/>
      </w:rPr>
    </w:lvl>
  </w:abstractNum>
  <w:abstractNum w:abstractNumId="11">
    <w:nsid w:val="43CD5447"/>
    <w:multiLevelType w:val="multilevel"/>
    <w:tmpl w:val="43CD5447"/>
    <w:lvl w:ilvl="0" w:tentative="0">
      <w:start w:val="1"/>
      <w:numFmt w:val="decimal"/>
      <w:pStyle w:val="3"/>
      <w:lvlText w:val="%1"/>
      <w:lvlJc w:val="left"/>
      <w:pPr>
        <w:tabs>
          <w:tab w:val="left" w:pos="567"/>
        </w:tabs>
        <w:ind w:left="567" w:hanging="567"/>
      </w:pPr>
      <w:rPr>
        <w:rFonts w:hint="default"/>
      </w:rPr>
    </w:lvl>
    <w:lvl w:ilvl="1" w:tentative="0">
      <w:start w:val="1"/>
      <w:numFmt w:val="decimal"/>
      <w:pStyle w:val="5"/>
      <w:lvlText w:val="%1.%2"/>
      <w:lvlJc w:val="left"/>
      <w:pPr>
        <w:tabs>
          <w:tab w:val="left" w:pos="567"/>
        </w:tabs>
        <w:ind w:left="567" w:hanging="567"/>
      </w:pPr>
      <w:rPr>
        <w:rFonts w:hint="default"/>
      </w:rPr>
    </w:lvl>
    <w:lvl w:ilvl="2" w:tentative="0">
      <w:start w:val="1"/>
      <w:numFmt w:val="lowerLetter"/>
      <w:pStyle w:val="6"/>
      <w:lvlText w:val="(%3)"/>
      <w:lvlJc w:val="left"/>
      <w:pPr>
        <w:tabs>
          <w:tab w:val="left" w:pos="567"/>
        </w:tabs>
        <w:ind w:left="567" w:hanging="567"/>
      </w:pPr>
      <w:rPr>
        <w:rFonts w:hint="default"/>
      </w:rPr>
    </w:lvl>
    <w:lvl w:ilvl="3" w:tentative="0">
      <w:start w:val="1"/>
      <w:numFmt w:val="lowerRoman"/>
      <w:pStyle w:val="7"/>
      <w:lvlText w:val="(%4)"/>
      <w:lvlJc w:val="left"/>
      <w:pPr>
        <w:tabs>
          <w:tab w:val="left" w:pos="567"/>
        </w:tabs>
        <w:ind w:left="1134" w:hanging="567"/>
      </w:pPr>
      <w:rPr>
        <w:rFonts w:hint="default"/>
      </w:rPr>
    </w:lvl>
    <w:lvl w:ilvl="4" w:tentative="0">
      <w:start w:val="1"/>
      <w:numFmt w:val="upperLetter"/>
      <w:pStyle w:val="8"/>
      <w:lvlText w:val="(%5)"/>
      <w:lvlJc w:val="left"/>
      <w:pPr>
        <w:tabs>
          <w:tab w:val="left" w:pos="567"/>
        </w:tabs>
        <w:ind w:left="1701" w:hanging="567"/>
      </w:pPr>
      <w:rPr>
        <w:rFonts w:hint="default" w:ascii="Arial" w:hAnsi="Arial"/>
        <w:sz w:val="16"/>
        <w:szCs w:val="16"/>
      </w:rPr>
    </w:lvl>
    <w:lvl w:ilvl="5" w:tentative="0">
      <w:start w:val="1"/>
      <w:numFmt w:val="none"/>
      <w:lvlRestart w:val="3"/>
      <w:pStyle w:val="9"/>
      <w:lvlText w:val=""/>
      <w:lvlJc w:val="left"/>
      <w:pPr>
        <w:tabs>
          <w:tab w:val="left" w:pos="0"/>
        </w:tabs>
        <w:ind w:left="0" w:firstLine="0"/>
      </w:pPr>
      <w:rPr>
        <w:rFonts w:hint="default"/>
      </w:rPr>
    </w:lvl>
    <w:lvl w:ilvl="6" w:tentative="0">
      <w:start w:val="1"/>
      <w:numFmt w:val="none"/>
      <w:pStyle w:val="10"/>
      <w:lvlText w:val="%7"/>
      <w:lvlJc w:val="left"/>
      <w:pPr>
        <w:tabs>
          <w:tab w:val="left" w:pos="0"/>
        </w:tabs>
        <w:ind w:left="0" w:firstLine="0"/>
      </w:pPr>
      <w:rPr>
        <w:rFonts w:hint="default"/>
      </w:rPr>
    </w:lvl>
    <w:lvl w:ilvl="7" w:tentative="0">
      <w:start w:val="1"/>
      <w:numFmt w:val="none"/>
      <w:pStyle w:val="11"/>
      <w:lvlText w:val=""/>
      <w:lvlJc w:val="left"/>
      <w:pPr>
        <w:tabs>
          <w:tab w:val="left" w:pos="0"/>
        </w:tabs>
        <w:ind w:left="0" w:firstLine="0"/>
      </w:pPr>
      <w:rPr>
        <w:rFonts w:hint="default"/>
      </w:rPr>
    </w:lvl>
    <w:lvl w:ilvl="8" w:tentative="0">
      <w:start w:val="1"/>
      <w:numFmt w:val="none"/>
      <w:pStyle w:val="12"/>
      <w:lvlText w:val=""/>
      <w:lvlJc w:val="left"/>
      <w:pPr>
        <w:tabs>
          <w:tab w:val="left" w:pos="0"/>
        </w:tabs>
        <w:ind w:left="0" w:firstLine="0"/>
      </w:pPr>
      <w:rPr>
        <w:rFonts w:hint="default"/>
      </w:rPr>
    </w:lvl>
  </w:abstractNum>
  <w:abstractNum w:abstractNumId="12">
    <w:nsid w:val="482E533D"/>
    <w:multiLevelType w:val="multilevel"/>
    <w:tmpl w:val="482E533D"/>
    <w:lvl w:ilvl="0" w:tentative="0">
      <w:start w:val="1"/>
      <w:numFmt w:val="bullet"/>
      <w:pStyle w:val="154"/>
      <w:lvlText w:val=""/>
      <w:lvlJc w:val="left"/>
      <w:pPr>
        <w:tabs>
          <w:tab w:val="left" w:pos="1134"/>
        </w:tabs>
        <w:ind w:left="1134" w:hanging="567"/>
      </w:pPr>
      <w:rPr>
        <w:rFonts w:hint="default" w:ascii="Wingdings 2" w:hAnsi="Wingdings 2"/>
      </w:rPr>
    </w:lvl>
    <w:lvl w:ilvl="1" w:tentative="0">
      <w:start w:val="1"/>
      <w:numFmt w:val="bullet"/>
      <w:lvlText w:val=""/>
      <w:lvlJc w:val="left"/>
      <w:pPr>
        <w:tabs>
          <w:tab w:val="left" w:pos="1701"/>
        </w:tabs>
        <w:ind w:left="1701" w:hanging="567"/>
      </w:pPr>
      <w:rPr>
        <w:rFonts w:hint="default" w:ascii="Symbol" w:hAnsi="Symbol"/>
      </w:rPr>
    </w:lvl>
    <w:lvl w:ilvl="2" w:tentative="0">
      <w:start w:val="1"/>
      <w:numFmt w:val="none"/>
      <w:lvlText w:val=""/>
      <w:lvlJc w:val="left"/>
      <w:pPr>
        <w:tabs>
          <w:tab w:val="left" w:pos="2268"/>
        </w:tabs>
        <w:ind w:left="2268" w:hanging="567"/>
      </w:pPr>
      <w:rPr>
        <w:rFonts w:hint="eastAsia"/>
      </w:rPr>
    </w:lvl>
    <w:lvl w:ilvl="3" w:tentative="0">
      <w:start w:val="1"/>
      <w:numFmt w:val="none"/>
      <w:lvlText w:val=""/>
      <w:lvlJc w:val="left"/>
      <w:pPr>
        <w:tabs>
          <w:tab w:val="left" w:pos="2268"/>
        </w:tabs>
        <w:ind w:left="2268" w:hanging="567"/>
      </w:pPr>
      <w:rPr>
        <w:rFonts w:hint="eastAsia"/>
      </w:rPr>
    </w:lvl>
    <w:lvl w:ilvl="4" w:tentative="0">
      <w:start w:val="1"/>
      <w:numFmt w:val="none"/>
      <w:lvlText w:val=""/>
      <w:lvlJc w:val="left"/>
      <w:pPr>
        <w:tabs>
          <w:tab w:val="left" w:pos="2268"/>
        </w:tabs>
        <w:ind w:left="2268" w:hanging="567"/>
      </w:pPr>
      <w:rPr>
        <w:rFonts w:hint="eastAsia"/>
      </w:rPr>
    </w:lvl>
    <w:lvl w:ilvl="5" w:tentative="0">
      <w:start w:val="1"/>
      <w:numFmt w:val="none"/>
      <w:lvlText w:val=""/>
      <w:lvlJc w:val="left"/>
      <w:pPr>
        <w:tabs>
          <w:tab w:val="left" w:pos="2268"/>
        </w:tabs>
        <w:ind w:left="2268" w:hanging="567"/>
      </w:pPr>
      <w:rPr>
        <w:rFonts w:hint="eastAsia"/>
      </w:rPr>
    </w:lvl>
    <w:lvl w:ilvl="6" w:tentative="0">
      <w:start w:val="1"/>
      <w:numFmt w:val="none"/>
      <w:lvlText w:val=""/>
      <w:lvlJc w:val="left"/>
      <w:pPr>
        <w:tabs>
          <w:tab w:val="left" w:pos="2268"/>
        </w:tabs>
        <w:ind w:left="2268" w:hanging="567"/>
      </w:pPr>
      <w:rPr>
        <w:rFonts w:hint="eastAsia"/>
      </w:rPr>
    </w:lvl>
    <w:lvl w:ilvl="7" w:tentative="0">
      <w:start w:val="1"/>
      <w:numFmt w:val="none"/>
      <w:lvlText w:val=""/>
      <w:lvlJc w:val="left"/>
      <w:pPr>
        <w:tabs>
          <w:tab w:val="left" w:pos="2268"/>
        </w:tabs>
        <w:ind w:left="2268" w:hanging="567"/>
      </w:pPr>
      <w:rPr>
        <w:rFonts w:hint="eastAsia"/>
      </w:rPr>
    </w:lvl>
    <w:lvl w:ilvl="8" w:tentative="0">
      <w:start w:val="1"/>
      <w:numFmt w:val="none"/>
      <w:lvlText w:val=""/>
      <w:lvlJc w:val="left"/>
      <w:pPr>
        <w:tabs>
          <w:tab w:val="left" w:pos="2268"/>
        </w:tabs>
        <w:ind w:left="2268" w:hanging="567"/>
      </w:pPr>
      <w:rPr>
        <w:rFonts w:hint="eastAsia"/>
      </w:rPr>
    </w:lvl>
  </w:abstractNum>
  <w:abstractNum w:abstractNumId="13">
    <w:nsid w:val="7D643B25"/>
    <w:multiLevelType w:val="multilevel"/>
    <w:tmpl w:val="7D643B25"/>
    <w:lvl w:ilvl="0" w:tentative="0">
      <w:start w:val="1"/>
      <w:numFmt w:val="chineseCountingThousand"/>
      <w:pStyle w:val="170"/>
      <w:lvlText w:val="%1、"/>
      <w:lvlJc w:val="left"/>
      <w:pPr>
        <w:tabs>
          <w:tab w:val="left" w:pos="567"/>
        </w:tabs>
        <w:ind w:left="567" w:hanging="567"/>
      </w:pPr>
      <w:rPr>
        <w:rFonts w:hint="eastAsia"/>
      </w:rPr>
    </w:lvl>
    <w:lvl w:ilvl="1" w:tentative="0">
      <w:start w:val="1"/>
      <w:numFmt w:val="chineseCountingThousand"/>
      <w:pStyle w:val="173"/>
      <w:lvlText w:val="（%2）"/>
      <w:lvlJc w:val="left"/>
      <w:pPr>
        <w:tabs>
          <w:tab w:val="left" w:pos="567"/>
        </w:tabs>
        <w:ind w:left="1134" w:hanging="850"/>
      </w:pPr>
      <w:rPr>
        <w:rFonts w:hint="default" w:ascii="Arial" w:hAnsi="Arial"/>
        <w:sz w:val="24"/>
      </w:rPr>
    </w:lvl>
    <w:lvl w:ilvl="2" w:tentative="0">
      <w:start w:val="1"/>
      <w:numFmt w:val="decimal"/>
      <w:pStyle w:val="175"/>
      <w:lvlText w:val="%3."/>
      <w:lvlJc w:val="left"/>
      <w:pPr>
        <w:tabs>
          <w:tab w:val="left" w:pos="567"/>
        </w:tabs>
        <w:ind w:left="1134" w:hanging="567"/>
      </w:pPr>
      <w:rPr>
        <w:rFonts w:hint="default" w:ascii="Arial" w:hAnsi="Arial"/>
        <w:sz w:val="24"/>
        <w:szCs w:val="24"/>
      </w:rPr>
    </w:lvl>
    <w:lvl w:ilvl="3" w:tentative="0">
      <w:start w:val="1"/>
      <w:numFmt w:val="decimal"/>
      <w:pStyle w:val="177"/>
      <w:lvlText w:val="（%4）"/>
      <w:lvlJc w:val="left"/>
      <w:pPr>
        <w:tabs>
          <w:tab w:val="left" w:pos="1134"/>
        </w:tabs>
        <w:ind w:left="1588" w:hanging="624"/>
      </w:pPr>
      <w:rPr>
        <w:rFonts w:hint="default" w:ascii="Arial" w:hAnsi="Arial" w:cs="Arial"/>
        <w:b w:val="0"/>
        <w:i w:val="0"/>
        <w:sz w:val="24"/>
        <w:szCs w:val="24"/>
      </w:rPr>
    </w:lvl>
    <w:lvl w:ilvl="4" w:tentative="0">
      <w:start w:val="1"/>
      <w:numFmt w:val="upperLetter"/>
      <w:pStyle w:val="179"/>
      <w:lvlText w:val="%5."/>
      <w:lvlJc w:val="left"/>
      <w:pPr>
        <w:tabs>
          <w:tab w:val="left" w:pos="1701"/>
        </w:tabs>
        <w:ind w:left="1985" w:hanging="397"/>
      </w:pPr>
      <w:rPr>
        <w:rFonts w:hint="default" w:ascii="Arial" w:hAnsi="Arial"/>
        <w:sz w:val="24"/>
        <w:szCs w:val="24"/>
      </w:rPr>
    </w:lvl>
    <w:lvl w:ilvl="5" w:tentative="0">
      <w:start w:val="1"/>
      <w:numFmt w:val="decimal"/>
      <w:pStyle w:val="155"/>
      <w:lvlText w:val="%6"/>
      <w:lvlJc w:val="left"/>
      <w:pPr>
        <w:tabs>
          <w:tab w:val="left" w:pos="2268"/>
        </w:tabs>
        <w:ind w:left="1134" w:hanging="567"/>
      </w:pPr>
      <w:rPr>
        <w:rFonts w:hint="eastAsia"/>
        <w:sz w:val="20"/>
        <w:szCs w:val="20"/>
      </w:rPr>
    </w:lvl>
    <w:lvl w:ilvl="6" w:tentative="0">
      <w:start w:val="1"/>
      <w:numFmt w:val="none"/>
      <w:lvlText w:val=""/>
      <w:lvlJc w:val="left"/>
      <w:pPr>
        <w:tabs>
          <w:tab w:val="left" w:pos="2268"/>
        </w:tabs>
        <w:ind w:left="2268" w:hanging="2268"/>
      </w:pPr>
      <w:rPr>
        <w:rFonts w:hint="eastAsia"/>
      </w:rPr>
    </w:lvl>
    <w:lvl w:ilvl="7" w:tentative="0">
      <w:start w:val="1"/>
      <w:numFmt w:val="none"/>
      <w:lvlText w:val=""/>
      <w:lvlJc w:val="left"/>
      <w:pPr>
        <w:tabs>
          <w:tab w:val="left" w:pos="2268"/>
        </w:tabs>
        <w:ind w:left="2268" w:hanging="2268"/>
      </w:pPr>
      <w:rPr>
        <w:rFonts w:hint="eastAsia"/>
      </w:rPr>
    </w:lvl>
    <w:lvl w:ilvl="8" w:tentative="0">
      <w:start w:val="1"/>
      <w:numFmt w:val="none"/>
      <w:lvlText w:val=""/>
      <w:lvlJc w:val="left"/>
      <w:pPr>
        <w:tabs>
          <w:tab w:val="left" w:pos="2268"/>
        </w:tabs>
        <w:ind w:left="2268" w:hanging="2268"/>
      </w:pPr>
      <w:rPr>
        <w:rFonts w:hint="eastAsia"/>
      </w:rPr>
    </w:lvl>
  </w:abstractNum>
  <w:num w:numId="1">
    <w:abstractNumId w:val="11"/>
  </w:num>
  <w:num w:numId="2">
    <w:abstractNumId w:val="4"/>
  </w:num>
  <w:num w:numId="3">
    <w:abstractNumId w:val="10"/>
  </w:num>
  <w:num w:numId="4">
    <w:abstractNumId w:val="9"/>
  </w:num>
  <w:num w:numId="5">
    <w:abstractNumId w:val="5"/>
  </w:num>
  <w:num w:numId="6">
    <w:abstractNumId w:val="2"/>
  </w:num>
  <w:num w:numId="7">
    <w:abstractNumId w:val="6"/>
  </w:num>
  <w:num w:numId="8">
    <w:abstractNumId w:val="3"/>
  </w:num>
  <w:num w:numId="9">
    <w:abstractNumId w:val="1"/>
  </w:num>
  <w:num w:numId="10">
    <w:abstractNumId w:val="0"/>
  </w:num>
  <w:num w:numId="11">
    <w:abstractNumId w:val="12"/>
  </w:num>
  <w:num w:numId="12">
    <w:abstractNumId w:val="13"/>
  </w:num>
  <w:num w:numId="13">
    <w:abstractNumId w:val="7"/>
  </w:num>
  <w:num w:numId="1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
    <w15:presenceInfo w15:providerId="None" w15:userI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attachedTemplate r:id="rId1"/>
  <w:trackRevisions w:val="1"/>
  <w:documentProtection w:enforcement="0"/>
  <w:defaultTabStop w:val="567"/>
  <w:drawingGridHorizontalSpacing w:val="120"/>
  <w:drawingGridVerticalSpacing w:val="163"/>
  <w:displayHorizontalDrawingGridEvery w:val="0"/>
  <w:displayVerticalDrawingGridEvery w:val="2"/>
  <w:noPunctuationKerning w:val="1"/>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5F2"/>
    <w:rsid w:val="000074D6"/>
    <w:rsid w:val="00015048"/>
    <w:rsid w:val="000232B6"/>
    <w:rsid w:val="000246EA"/>
    <w:rsid w:val="0002630D"/>
    <w:rsid w:val="00027B24"/>
    <w:rsid w:val="00035C85"/>
    <w:rsid w:val="00036D0E"/>
    <w:rsid w:val="00054268"/>
    <w:rsid w:val="00061448"/>
    <w:rsid w:val="0006493F"/>
    <w:rsid w:val="00065232"/>
    <w:rsid w:val="00072359"/>
    <w:rsid w:val="00073FF0"/>
    <w:rsid w:val="00076E13"/>
    <w:rsid w:val="00080FF8"/>
    <w:rsid w:val="00081B1C"/>
    <w:rsid w:val="00084F07"/>
    <w:rsid w:val="00090055"/>
    <w:rsid w:val="000A19FE"/>
    <w:rsid w:val="000A2606"/>
    <w:rsid w:val="000A3152"/>
    <w:rsid w:val="000A63D6"/>
    <w:rsid w:val="000B1806"/>
    <w:rsid w:val="000B326B"/>
    <w:rsid w:val="000C3E88"/>
    <w:rsid w:val="000C6614"/>
    <w:rsid w:val="000D4457"/>
    <w:rsid w:val="000F5828"/>
    <w:rsid w:val="000F6244"/>
    <w:rsid w:val="00100F24"/>
    <w:rsid w:val="00101E48"/>
    <w:rsid w:val="001166BB"/>
    <w:rsid w:val="00117108"/>
    <w:rsid w:val="0011722D"/>
    <w:rsid w:val="001178E9"/>
    <w:rsid w:val="001205C5"/>
    <w:rsid w:val="00132018"/>
    <w:rsid w:val="00137197"/>
    <w:rsid w:val="001420FD"/>
    <w:rsid w:val="00145990"/>
    <w:rsid w:val="00146AF6"/>
    <w:rsid w:val="00164E40"/>
    <w:rsid w:val="00167942"/>
    <w:rsid w:val="00184621"/>
    <w:rsid w:val="00185726"/>
    <w:rsid w:val="00190313"/>
    <w:rsid w:val="00191ACE"/>
    <w:rsid w:val="001920FA"/>
    <w:rsid w:val="00193BAA"/>
    <w:rsid w:val="001965D3"/>
    <w:rsid w:val="0019713F"/>
    <w:rsid w:val="001A014C"/>
    <w:rsid w:val="001A1209"/>
    <w:rsid w:val="001A58C4"/>
    <w:rsid w:val="001B03FE"/>
    <w:rsid w:val="001B0E55"/>
    <w:rsid w:val="001B62E5"/>
    <w:rsid w:val="001B6CD5"/>
    <w:rsid w:val="001B75C3"/>
    <w:rsid w:val="001C150D"/>
    <w:rsid w:val="001C166E"/>
    <w:rsid w:val="001C4405"/>
    <w:rsid w:val="001C560F"/>
    <w:rsid w:val="001C7840"/>
    <w:rsid w:val="001E0583"/>
    <w:rsid w:val="001E254B"/>
    <w:rsid w:val="001E736F"/>
    <w:rsid w:val="001F344E"/>
    <w:rsid w:val="00203BD5"/>
    <w:rsid w:val="00210E2D"/>
    <w:rsid w:val="0021557D"/>
    <w:rsid w:val="00217647"/>
    <w:rsid w:val="00220FEF"/>
    <w:rsid w:val="00223663"/>
    <w:rsid w:val="0022614A"/>
    <w:rsid w:val="0022787E"/>
    <w:rsid w:val="002340C2"/>
    <w:rsid w:val="00235750"/>
    <w:rsid w:val="00240457"/>
    <w:rsid w:val="00240481"/>
    <w:rsid w:val="00243B6F"/>
    <w:rsid w:val="00246349"/>
    <w:rsid w:val="0025407C"/>
    <w:rsid w:val="002559A2"/>
    <w:rsid w:val="002625A9"/>
    <w:rsid w:val="00267643"/>
    <w:rsid w:val="00286BF7"/>
    <w:rsid w:val="00286F03"/>
    <w:rsid w:val="002912E4"/>
    <w:rsid w:val="00294355"/>
    <w:rsid w:val="002C1783"/>
    <w:rsid w:val="002C72BE"/>
    <w:rsid w:val="002D2D0A"/>
    <w:rsid w:val="002E7F58"/>
    <w:rsid w:val="002F7F7A"/>
    <w:rsid w:val="00304B85"/>
    <w:rsid w:val="00304CED"/>
    <w:rsid w:val="00313BA2"/>
    <w:rsid w:val="00317C2C"/>
    <w:rsid w:val="00326ADB"/>
    <w:rsid w:val="00327A91"/>
    <w:rsid w:val="00330A7A"/>
    <w:rsid w:val="00332F1D"/>
    <w:rsid w:val="0033575C"/>
    <w:rsid w:val="00335FF9"/>
    <w:rsid w:val="00337398"/>
    <w:rsid w:val="0034634D"/>
    <w:rsid w:val="00346F0C"/>
    <w:rsid w:val="00347EF6"/>
    <w:rsid w:val="003534C5"/>
    <w:rsid w:val="00355015"/>
    <w:rsid w:val="00370E37"/>
    <w:rsid w:val="003746F0"/>
    <w:rsid w:val="00374CA0"/>
    <w:rsid w:val="00375B34"/>
    <w:rsid w:val="00382836"/>
    <w:rsid w:val="00394BC4"/>
    <w:rsid w:val="003B46FF"/>
    <w:rsid w:val="003C0DCE"/>
    <w:rsid w:val="003C2831"/>
    <w:rsid w:val="003C429B"/>
    <w:rsid w:val="003E1337"/>
    <w:rsid w:val="003E72FD"/>
    <w:rsid w:val="003F11B9"/>
    <w:rsid w:val="004027A6"/>
    <w:rsid w:val="00405488"/>
    <w:rsid w:val="00406544"/>
    <w:rsid w:val="004223F2"/>
    <w:rsid w:val="00424345"/>
    <w:rsid w:val="00427530"/>
    <w:rsid w:val="0043086F"/>
    <w:rsid w:val="004328E8"/>
    <w:rsid w:val="00446310"/>
    <w:rsid w:val="00454EDE"/>
    <w:rsid w:val="004554D3"/>
    <w:rsid w:val="00457906"/>
    <w:rsid w:val="00464AB4"/>
    <w:rsid w:val="004725F2"/>
    <w:rsid w:val="0047403A"/>
    <w:rsid w:val="0048549D"/>
    <w:rsid w:val="004863A6"/>
    <w:rsid w:val="00491319"/>
    <w:rsid w:val="004A1A00"/>
    <w:rsid w:val="004A1FCF"/>
    <w:rsid w:val="004A6241"/>
    <w:rsid w:val="004B0A5D"/>
    <w:rsid w:val="004B6BBC"/>
    <w:rsid w:val="004C2033"/>
    <w:rsid w:val="004D5509"/>
    <w:rsid w:val="004D6353"/>
    <w:rsid w:val="004E0E7A"/>
    <w:rsid w:val="004F248B"/>
    <w:rsid w:val="004F673B"/>
    <w:rsid w:val="00503467"/>
    <w:rsid w:val="00503829"/>
    <w:rsid w:val="0051028F"/>
    <w:rsid w:val="0051745D"/>
    <w:rsid w:val="00517BBF"/>
    <w:rsid w:val="005200E5"/>
    <w:rsid w:val="00523083"/>
    <w:rsid w:val="00532E1F"/>
    <w:rsid w:val="00542643"/>
    <w:rsid w:val="00547411"/>
    <w:rsid w:val="00556E19"/>
    <w:rsid w:val="00557D61"/>
    <w:rsid w:val="005702C3"/>
    <w:rsid w:val="00583F5D"/>
    <w:rsid w:val="00590E69"/>
    <w:rsid w:val="005A29C1"/>
    <w:rsid w:val="005C328C"/>
    <w:rsid w:val="005C594B"/>
    <w:rsid w:val="005C75E9"/>
    <w:rsid w:val="005D1FBB"/>
    <w:rsid w:val="005D20D8"/>
    <w:rsid w:val="005D28BF"/>
    <w:rsid w:val="005D4113"/>
    <w:rsid w:val="005D76A3"/>
    <w:rsid w:val="005E0B75"/>
    <w:rsid w:val="005E0B80"/>
    <w:rsid w:val="005E2222"/>
    <w:rsid w:val="005E4498"/>
    <w:rsid w:val="005E5C12"/>
    <w:rsid w:val="005F2307"/>
    <w:rsid w:val="005F3065"/>
    <w:rsid w:val="0061192C"/>
    <w:rsid w:val="00613054"/>
    <w:rsid w:val="00617125"/>
    <w:rsid w:val="00617682"/>
    <w:rsid w:val="00626705"/>
    <w:rsid w:val="00627D05"/>
    <w:rsid w:val="00630A06"/>
    <w:rsid w:val="00633302"/>
    <w:rsid w:val="00640745"/>
    <w:rsid w:val="00643260"/>
    <w:rsid w:val="00644B45"/>
    <w:rsid w:val="006460FC"/>
    <w:rsid w:val="00646B5C"/>
    <w:rsid w:val="006470A4"/>
    <w:rsid w:val="00652972"/>
    <w:rsid w:val="0065672C"/>
    <w:rsid w:val="006616D6"/>
    <w:rsid w:val="00662E2A"/>
    <w:rsid w:val="0066378A"/>
    <w:rsid w:val="00666DB5"/>
    <w:rsid w:val="0067075D"/>
    <w:rsid w:val="00671930"/>
    <w:rsid w:val="00674D28"/>
    <w:rsid w:val="006759E9"/>
    <w:rsid w:val="00675E68"/>
    <w:rsid w:val="0067636A"/>
    <w:rsid w:val="00676C48"/>
    <w:rsid w:val="006A0613"/>
    <w:rsid w:val="006A3BAA"/>
    <w:rsid w:val="006B7858"/>
    <w:rsid w:val="006C1B46"/>
    <w:rsid w:val="006E0D56"/>
    <w:rsid w:val="007024A0"/>
    <w:rsid w:val="0070472B"/>
    <w:rsid w:val="00705E29"/>
    <w:rsid w:val="00714AA1"/>
    <w:rsid w:val="00714E2F"/>
    <w:rsid w:val="00716CCE"/>
    <w:rsid w:val="00716DF6"/>
    <w:rsid w:val="00721896"/>
    <w:rsid w:val="00745B26"/>
    <w:rsid w:val="00745E5A"/>
    <w:rsid w:val="00771A82"/>
    <w:rsid w:val="00795C5D"/>
    <w:rsid w:val="00795DB8"/>
    <w:rsid w:val="007A0A1D"/>
    <w:rsid w:val="007A2E3E"/>
    <w:rsid w:val="007A479B"/>
    <w:rsid w:val="007A518C"/>
    <w:rsid w:val="007A539B"/>
    <w:rsid w:val="007A6CBB"/>
    <w:rsid w:val="007B1590"/>
    <w:rsid w:val="007B6C3A"/>
    <w:rsid w:val="007C122A"/>
    <w:rsid w:val="007C6641"/>
    <w:rsid w:val="007C6F0D"/>
    <w:rsid w:val="007D2768"/>
    <w:rsid w:val="007D5B64"/>
    <w:rsid w:val="00803A25"/>
    <w:rsid w:val="00812033"/>
    <w:rsid w:val="00817126"/>
    <w:rsid w:val="00844A81"/>
    <w:rsid w:val="00845536"/>
    <w:rsid w:val="0084576D"/>
    <w:rsid w:val="00851B55"/>
    <w:rsid w:val="008541C1"/>
    <w:rsid w:val="00855A52"/>
    <w:rsid w:val="00867071"/>
    <w:rsid w:val="0087071F"/>
    <w:rsid w:val="0087515F"/>
    <w:rsid w:val="00876707"/>
    <w:rsid w:val="008819A3"/>
    <w:rsid w:val="00892D88"/>
    <w:rsid w:val="00896E91"/>
    <w:rsid w:val="008975C3"/>
    <w:rsid w:val="008A45CF"/>
    <w:rsid w:val="008A553A"/>
    <w:rsid w:val="008C2F6B"/>
    <w:rsid w:val="008C5828"/>
    <w:rsid w:val="008C6C9D"/>
    <w:rsid w:val="008F0586"/>
    <w:rsid w:val="008F2B7E"/>
    <w:rsid w:val="008F2E94"/>
    <w:rsid w:val="008F3E2C"/>
    <w:rsid w:val="008F52AE"/>
    <w:rsid w:val="008F7648"/>
    <w:rsid w:val="008F7812"/>
    <w:rsid w:val="0090568E"/>
    <w:rsid w:val="0091219C"/>
    <w:rsid w:val="00922FDD"/>
    <w:rsid w:val="009252A7"/>
    <w:rsid w:val="00934013"/>
    <w:rsid w:val="00937574"/>
    <w:rsid w:val="009419B7"/>
    <w:rsid w:val="00943698"/>
    <w:rsid w:val="0094766B"/>
    <w:rsid w:val="0095472F"/>
    <w:rsid w:val="009560F7"/>
    <w:rsid w:val="009567C8"/>
    <w:rsid w:val="009A68FE"/>
    <w:rsid w:val="009B06C2"/>
    <w:rsid w:val="009B48D9"/>
    <w:rsid w:val="009C0665"/>
    <w:rsid w:val="009C2CF0"/>
    <w:rsid w:val="009D4BE8"/>
    <w:rsid w:val="009E3EDC"/>
    <w:rsid w:val="009E50CC"/>
    <w:rsid w:val="009E6860"/>
    <w:rsid w:val="009F3881"/>
    <w:rsid w:val="009F4EA0"/>
    <w:rsid w:val="009F5EF8"/>
    <w:rsid w:val="009F7C00"/>
    <w:rsid w:val="00A0028C"/>
    <w:rsid w:val="00A00550"/>
    <w:rsid w:val="00A0111E"/>
    <w:rsid w:val="00A06B7E"/>
    <w:rsid w:val="00A0721A"/>
    <w:rsid w:val="00A10D1C"/>
    <w:rsid w:val="00A3476D"/>
    <w:rsid w:val="00A4448E"/>
    <w:rsid w:val="00A46A40"/>
    <w:rsid w:val="00A53795"/>
    <w:rsid w:val="00A61043"/>
    <w:rsid w:val="00A7225A"/>
    <w:rsid w:val="00A76DA6"/>
    <w:rsid w:val="00A85E6A"/>
    <w:rsid w:val="00A92B7F"/>
    <w:rsid w:val="00AA256E"/>
    <w:rsid w:val="00AA4C81"/>
    <w:rsid w:val="00AB16FC"/>
    <w:rsid w:val="00AB74D5"/>
    <w:rsid w:val="00AC3677"/>
    <w:rsid w:val="00AC4B3E"/>
    <w:rsid w:val="00AC6704"/>
    <w:rsid w:val="00B000C2"/>
    <w:rsid w:val="00B06230"/>
    <w:rsid w:val="00B0724D"/>
    <w:rsid w:val="00B1403A"/>
    <w:rsid w:val="00B16501"/>
    <w:rsid w:val="00B321F1"/>
    <w:rsid w:val="00B36F87"/>
    <w:rsid w:val="00B403DA"/>
    <w:rsid w:val="00B42636"/>
    <w:rsid w:val="00B50475"/>
    <w:rsid w:val="00B5118B"/>
    <w:rsid w:val="00B574CD"/>
    <w:rsid w:val="00B652F5"/>
    <w:rsid w:val="00B713E5"/>
    <w:rsid w:val="00B77DDC"/>
    <w:rsid w:val="00B82A6C"/>
    <w:rsid w:val="00B85251"/>
    <w:rsid w:val="00BB7B1E"/>
    <w:rsid w:val="00BC0693"/>
    <w:rsid w:val="00BC27FC"/>
    <w:rsid w:val="00BC5D48"/>
    <w:rsid w:val="00BD7C67"/>
    <w:rsid w:val="00BF40F4"/>
    <w:rsid w:val="00C0088A"/>
    <w:rsid w:val="00C00BD4"/>
    <w:rsid w:val="00C01C94"/>
    <w:rsid w:val="00C13BAF"/>
    <w:rsid w:val="00C14E5E"/>
    <w:rsid w:val="00C17E48"/>
    <w:rsid w:val="00C205C7"/>
    <w:rsid w:val="00C250F1"/>
    <w:rsid w:val="00C300D1"/>
    <w:rsid w:val="00C35C09"/>
    <w:rsid w:val="00C410EB"/>
    <w:rsid w:val="00C4194E"/>
    <w:rsid w:val="00C422C5"/>
    <w:rsid w:val="00C4718B"/>
    <w:rsid w:val="00C5060F"/>
    <w:rsid w:val="00C57D52"/>
    <w:rsid w:val="00C57DA9"/>
    <w:rsid w:val="00C645F6"/>
    <w:rsid w:val="00C66480"/>
    <w:rsid w:val="00C743DF"/>
    <w:rsid w:val="00C86D8F"/>
    <w:rsid w:val="00C87CE4"/>
    <w:rsid w:val="00C90164"/>
    <w:rsid w:val="00CA247F"/>
    <w:rsid w:val="00CA50D6"/>
    <w:rsid w:val="00CA6314"/>
    <w:rsid w:val="00CB2C43"/>
    <w:rsid w:val="00CB3B76"/>
    <w:rsid w:val="00CC1235"/>
    <w:rsid w:val="00CD3273"/>
    <w:rsid w:val="00CD730C"/>
    <w:rsid w:val="00CE013B"/>
    <w:rsid w:val="00CE0670"/>
    <w:rsid w:val="00CF1D07"/>
    <w:rsid w:val="00CF2F15"/>
    <w:rsid w:val="00D02B43"/>
    <w:rsid w:val="00D049A6"/>
    <w:rsid w:val="00D04B10"/>
    <w:rsid w:val="00D20873"/>
    <w:rsid w:val="00D2423F"/>
    <w:rsid w:val="00D26041"/>
    <w:rsid w:val="00D332DA"/>
    <w:rsid w:val="00D33C82"/>
    <w:rsid w:val="00D352BB"/>
    <w:rsid w:val="00D4017C"/>
    <w:rsid w:val="00D468B0"/>
    <w:rsid w:val="00D541AB"/>
    <w:rsid w:val="00D639FC"/>
    <w:rsid w:val="00D721FA"/>
    <w:rsid w:val="00D90ADE"/>
    <w:rsid w:val="00DA2847"/>
    <w:rsid w:val="00DA60DB"/>
    <w:rsid w:val="00DA6727"/>
    <w:rsid w:val="00DB2001"/>
    <w:rsid w:val="00DB2881"/>
    <w:rsid w:val="00DC2A2C"/>
    <w:rsid w:val="00DD2E41"/>
    <w:rsid w:val="00DD3433"/>
    <w:rsid w:val="00DD4617"/>
    <w:rsid w:val="00DE02E8"/>
    <w:rsid w:val="00DE45DB"/>
    <w:rsid w:val="00DF3F86"/>
    <w:rsid w:val="00DF4827"/>
    <w:rsid w:val="00E05321"/>
    <w:rsid w:val="00E07D5E"/>
    <w:rsid w:val="00E1617A"/>
    <w:rsid w:val="00E17A99"/>
    <w:rsid w:val="00E20AB0"/>
    <w:rsid w:val="00E23F90"/>
    <w:rsid w:val="00E24CCA"/>
    <w:rsid w:val="00E309F2"/>
    <w:rsid w:val="00E368F5"/>
    <w:rsid w:val="00E4323F"/>
    <w:rsid w:val="00E46057"/>
    <w:rsid w:val="00E60408"/>
    <w:rsid w:val="00E67791"/>
    <w:rsid w:val="00E73C09"/>
    <w:rsid w:val="00E90FCF"/>
    <w:rsid w:val="00E93383"/>
    <w:rsid w:val="00E95BDB"/>
    <w:rsid w:val="00E968E0"/>
    <w:rsid w:val="00EA0045"/>
    <w:rsid w:val="00EA247B"/>
    <w:rsid w:val="00EB4F1B"/>
    <w:rsid w:val="00EB5949"/>
    <w:rsid w:val="00EB5960"/>
    <w:rsid w:val="00EC0165"/>
    <w:rsid w:val="00EC6B70"/>
    <w:rsid w:val="00ED0DD9"/>
    <w:rsid w:val="00EF32C9"/>
    <w:rsid w:val="00EF61BA"/>
    <w:rsid w:val="00F04031"/>
    <w:rsid w:val="00F0543D"/>
    <w:rsid w:val="00F07C7D"/>
    <w:rsid w:val="00F12784"/>
    <w:rsid w:val="00F146A9"/>
    <w:rsid w:val="00F224C9"/>
    <w:rsid w:val="00F247CA"/>
    <w:rsid w:val="00F266D8"/>
    <w:rsid w:val="00F41362"/>
    <w:rsid w:val="00F46B63"/>
    <w:rsid w:val="00F5076C"/>
    <w:rsid w:val="00F51362"/>
    <w:rsid w:val="00F5418B"/>
    <w:rsid w:val="00F623B7"/>
    <w:rsid w:val="00F65A63"/>
    <w:rsid w:val="00F731C7"/>
    <w:rsid w:val="00F73A5E"/>
    <w:rsid w:val="00F743F2"/>
    <w:rsid w:val="00F80BEB"/>
    <w:rsid w:val="00F82B9A"/>
    <w:rsid w:val="00F82DCF"/>
    <w:rsid w:val="00F84440"/>
    <w:rsid w:val="00F9062E"/>
    <w:rsid w:val="00F96C5A"/>
    <w:rsid w:val="00FA0389"/>
    <w:rsid w:val="00FA25B5"/>
    <w:rsid w:val="00FA6E4C"/>
    <w:rsid w:val="00FB4424"/>
    <w:rsid w:val="00FB6783"/>
    <w:rsid w:val="00FC0381"/>
    <w:rsid w:val="00FC0DCC"/>
    <w:rsid w:val="00FC5DB7"/>
    <w:rsid w:val="00FC7737"/>
    <w:rsid w:val="00FD3F9B"/>
    <w:rsid w:val="00FD57B2"/>
    <w:rsid w:val="00FE100A"/>
    <w:rsid w:val="00FE11C4"/>
    <w:rsid w:val="00FE6155"/>
    <w:rsid w:val="00FF0D99"/>
    <w:rsid w:val="00FF5ACD"/>
    <w:rsid w:val="39FB6A8A"/>
    <w:rsid w:val="57C25ACB"/>
    <w:rsid w:val="58441D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3"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name="index 2"/>
    <w:lsdException w:unhideWhenUsed="0" w:uiPriority="0" w:name="index 3"/>
    <w:lsdException w:unhideWhenUsed="0" w:uiPriority="0" w:name="index 4"/>
    <w:lsdException w:qFormat="1" w:unhideWhenUsed="0" w:uiPriority="0" w:name="index 5"/>
    <w:lsdException w:unhideWhenUsed="0" w:uiPriority="0" w:name="index 6"/>
    <w:lsdException w:qFormat="1" w:unhideWhenUsed="0" w:uiPriority="0" w:name="index 7"/>
    <w:lsdException w:unhideWhenUsed="0" w:uiPriority="0" w:name="index 8"/>
    <w:lsdException w:qFormat="1" w:unhideWhenUsed="0" w:uiPriority="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name="toc 6"/>
    <w:lsdException w:unhideWhenUsed="0" w:uiPriority="0" w:name="toc 7"/>
    <w:lsdException w:qFormat="1" w:unhideWhenUsed="0" w:uiPriority="0" w:name="toc 8"/>
    <w:lsdException w:unhideWhenUsed="0" w:uiPriority="0" w:name="toc 9"/>
    <w:lsdException w:unhideWhenUsed="0" w:uiPriority="0" w:name="Normal Indent"/>
    <w:lsdException w:qFormat="1" w:unhideWhenUsed="0" w:uiPriority="0" w:name="footnote text"/>
    <w:lsdException w:unhideWhenUsed="0" w:uiPriority="99" w:semiHidden="0" w:name="annotation text"/>
    <w:lsdException w:unhideWhenUsed="0" w:uiPriority="0" w:semiHidden="0" w:name="header"/>
    <w:lsdException w:unhideWhenUsed="0" w:uiPriority="99" w:semiHidden="0" w:name="footer"/>
    <w:lsdException w:qFormat="1" w:unhideWhenUsed="0" w:uiPriority="0" w:name="index heading"/>
    <w:lsdException w:unhideWhenUsed="0" w:uiPriority="0" w:semiHidden="0" w:name="caption"/>
    <w:lsdException w:unhideWhenUsed="0" w:uiPriority="0" w:name="table of figures"/>
    <w:lsdException w:qFormat="1" w:unhideWhenUsed="0" w:uiPriority="0" w:name="envelope address"/>
    <w:lsdException w:qFormat="1" w:unhideWhenUsed="0" w:uiPriority="0" w:name="envelope return"/>
    <w:lsdException w:unhideWhenUsed="0" w:uiPriority="0" w:name="footnote reference"/>
    <w:lsdException w:unhideWhenUsed="0" w:uiPriority="99" w:semiHidden="0" w:name="annotation reference"/>
    <w:lsdException w:unhideWhenUsed="0" w:uiPriority="0" w:name="line number"/>
    <w:lsdException w:unhideWhenUsed="0" w:uiPriority="0" w:semiHidden="0" w:name="page number"/>
    <w:lsdException w:unhideWhenUsed="0" w:uiPriority="0" w:name="endnote reference"/>
    <w:lsdException w:unhideWhenUsed="0" w:uiPriority="0" w:semiHidden="0" w:name="endnote text"/>
    <w:lsdException w:unhideWhenUsed="0" w:uiPriority="0" w:name="table of authorities"/>
    <w:lsdException w:unhideWhenUsed="0" w:uiPriority="0" w:name="macro"/>
    <w:lsdException w:unhideWhenUsed="0" w:uiPriority="0" w:name="toa heading"/>
    <w:lsdException w:qFormat="1" w:unhideWhenUsed="0" w:uiPriority="0" w:name="List"/>
    <w:lsdException w:unhideWhenUsed="0" w:uiPriority="0" w:semiHidden="0" w:name="List Bullet"/>
    <w:lsdException w:unhideWhenUsed="0" w:uiPriority="0" w:semiHidden="0" w:name="List Number"/>
    <w:lsdException w:unhideWhenUsed="0" w:uiPriority="0" w:name="List 2"/>
    <w:lsdException w:unhideWhenUsed="0" w:uiPriority="0" w:name="List 3"/>
    <w:lsdException w:qFormat="1" w:unhideWhenUsed="0" w:uiPriority="0" w:name="List 4"/>
    <w:lsdException w:qFormat="1" w:unhideWhenUsed="0" w:uiPriority="0" w:name="List 5"/>
    <w:lsdException w:unhideWhenUsed="0" w:uiPriority="0" w:name="List Bullet 2"/>
    <w:lsdException w:unhideWhenUsed="0" w:uiPriority="0" w:name="List Bullet 3"/>
    <w:lsdException w:qFormat="1" w:unhideWhenUsed="0" w:uiPriority="0" w:name="List Bullet 4"/>
    <w:lsdException w:unhideWhenUsed="0" w:uiPriority="0" w:name="List Bullet 5"/>
    <w:lsdException w:unhideWhenUsed="0" w:uiPriority="0" w:name="List Number 2"/>
    <w:lsdException w:unhideWhenUsed="0" w:uiPriority="0" w:name="List Number 3"/>
    <w:lsdException w:qFormat="1" w:unhideWhenUsed="0" w:uiPriority="0" w:name="List Number 4"/>
    <w:lsdException w:unhideWhenUsed="0" w:uiPriority="0" w:name="List Number 5"/>
    <w:lsdException w:qFormat="1" w:unhideWhenUsed="0" w:uiPriority="0" w:name="Title"/>
    <w:lsdException w:unhideWhenUsed="0" w:uiPriority="0" w:name="Closing"/>
    <w:lsdException w:qFormat="1" w:unhideWhenUsed="0" w:uiPriority="0" w:name="Signature"/>
    <w:lsdException w:uiPriority="1" w:name="Default Paragraph Font"/>
    <w:lsdException w:qFormat="1" w:unhideWhenUsed="0" w:uiPriority="1" w:semiHidden="0" w:name="Body Text"/>
    <w:lsdException w:unhideWhenUsed="0" w:uiPriority="0" w:name="Body Text Indent"/>
    <w:lsdException w:unhideWhenUsed="0" w:uiPriority="0" w:name="List Continue"/>
    <w:lsdException w:qFormat="1" w:unhideWhenUsed="0" w:uiPriority="0" w:name="List Continue 2"/>
    <w:lsdException w:unhideWhenUsed="0" w:uiPriority="0" w:name="List Continue 3"/>
    <w:lsdException w:qFormat="1" w:unhideWhenUsed="0" w:uiPriority="0" w:name="List Continue 4"/>
    <w:lsdException w:unhideWhenUsed="0" w:uiPriority="0" w:name="List Continue 5"/>
    <w:lsdException w:unhideWhenUsed="0" w:uiPriority="0" w:name="Message Header"/>
    <w:lsdException w:qFormat="1" w:unhideWhenUsed="0" w:uiPriority="0" w:name="Subtitle"/>
    <w:lsdException w:unhideWhenUsed="0" w:uiPriority="0" w:name="Salutation"/>
    <w:lsdException w:qFormat="1" w:unhideWhenUsed="0" w:uiPriority="0" w:name="Date"/>
    <w:lsdException w:unhideWhenUsed="0" w:uiPriority="0" w:name="Body Text First Indent"/>
    <w:lsdException w:qFormat="1" w:unhideWhenUsed="0" w:uiPriority="0" w:name="Body Text First Indent 2"/>
    <w:lsdException w:unhideWhenUsed="0" w:uiPriority="0" w:name="Note Heading"/>
    <w:lsdException w:unhideWhenUsed="0" w:uiPriority="0" w:name="Body Text 2"/>
    <w:lsdException w:unhideWhenUsed="0" w:uiPriority="0" w:name="Body Text 3"/>
    <w:lsdException w:unhideWhenUsed="0" w:uiPriority="0" w:name="Body Text Indent 2"/>
    <w:lsdException w:qFormat="1" w:unhideWhenUsed="0" w:uiPriority="0" w:name="Body Text Indent 3"/>
    <w:lsdException w:unhideWhenUsed="0" w:uiPriority="0" w:name="Block Text"/>
    <w:lsdException w:unhideWhenUsed="0" w:uiPriority="0" w:name="Hyperlink"/>
    <w:lsdException w:unhideWhenUsed="0" w:uiPriority="0" w:name="FollowedHyperlink"/>
    <w:lsdException w:unhideWhenUsed="0" w:uiPriority="0" w:semiHidden="0" w:name="Strong"/>
    <w:lsdException w:unhideWhenUsed="0" w:uiPriority="0" w:semiHidden="0" w:name="Emphasis"/>
    <w:lsdException w:unhideWhenUsed="0" w:uiPriority="0" w:name="Document Map"/>
    <w:lsdException w:unhideWhenUsed="0" w:uiPriority="0" w:name="Plain Text"/>
    <w:lsdException w:qFormat="1" w:unhideWhenUsed="0" w:uiPriority="0" w:name="E-mail Signature"/>
    <w:lsdException w:unhideWhenUsed="0" w:uiPriority="0" w:name="Normal (Web)"/>
    <w:lsdException w:unhideWhenUsed="0" w:uiPriority="0" w:name="HTML Acronym"/>
    <w:lsdException w:unhideWhenUsed="0" w:uiPriority="0" w:name="HTML Address"/>
    <w:lsdException w:unhideWhenUsed="0" w:uiPriority="0" w:name="HTML Cite"/>
    <w:lsdException w:unhideWhenUsed="0" w:uiPriority="0" w:name="HTML Code"/>
    <w:lsdException w:unhideWhenUsed="0" w:uiPriority="0" w:name="HTML Definition"/>
    <w:lsdException w:unhideWhenUsed="0" w:uiPriority="0" w:name="HTML Keyboard"/>
    <w:lsdException w:unhideWhenUsed="0" w:uiPriority="0" w:name="HTML Preformatted"/>
    <w:lsdException w:unhideWhenUsed="0" w:uiPriority="0" w:name="HTML Sample"/>
    <w:lsdException w:unhideWhenUsed="0" w:uiPriority="0" w:name="HTML Typewriter"/>
    <w:lsdException w:unhideWhenUsed="0" w:uiPriority="0" w:name="HTML Variable"/>
    <w:lsdException w:uiPriority="99" w:name="Normal Table"/>
    <w:lsdException w:unhideWhenUsed="0" w:uiPriority="0" w:name="annotation subject"/>
    <w:lsdException w:qFormat="1" w:unhideWhenUsed="0" w:uiPriority="0" w:name="Table Simple 1"/>
    <w:lsdException w:unhideWhenUsed="0" w:uiPriority="0" w:name="Table Simple 2"/>
    <w:lsdException w:qFormat="1" w:unhideWhenUsed="0" w:uiPriority="0" w:name="Table Simple 3"/>
    <w:lsdException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unhideWhenUsed="0" w:uiPriority="0" w:name="Table Colorful 1"/>
    <w:lsdException w:unhideWhenUsed="0" w:uiPriority="0" w:name="Table Colorful 2"/>
    <w:lsdException w:qFormat="1" w:unhideWhenUsed="0" w:uiPriority="0" w:name="Table Colorful 3"/>
    <w:lsdException w:unhideWhenUsed="0" w:uiPriority="0" w:name="Table Columns 1"/>
    <w:lsdException w:unhideWhenUsed="0" w:uiPriority="0" w:name="Table Columns 2"/>
    <w:lsdException w:unhideWhenUsed="0" w:uiPriority="0" w:name="Table Columns 3"/>
    <w:lsdException w:unhideWhenUsed="0" w:uiPriority="0" w:name="Table Columns 4"/>
    <w:lsdException w:unhideWhenUsed="0" w:uiPriority="0" w:name="Table Columns 5"/>
    <w:lsdException w:unhideWhenUsed="0" w:uiPriority="0" w:name="Table Grid 1"/>
    <w:lsdException w:unhideWhenUsed="0" w:uiPriority="0" w:name="Table Grid 2"/>
    <w:lsdException w:unhideWhenUsed="0" w:uiPriority="0" w:name="Table Grid 3"/>
    <w:lsdException w:unhideWhenUsed="0" w:uiPriority="0" w:name="Table Grid 4"/>
    <w:lsdException w:unhideWhenUsed="0" w:uiPriority="0" w:name="Table Grid 5"/>
    <w:lsdException w:unhideWhenUsed="0" w:uiPriority="0" w:name="Table Grid 6"/>
    <w:lsdException w:qFormat="1" w:unhideWhenUsed="0" w:uiPriority="0" w:name="Table Grid 7"/>
    <w:lsdException w:unhideWhenUsed="0" w:uiPriority="0" w:name="Table Grid 8"/>
    <w:lsdException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unhideWhenUsed="0" w:uiPriority="0" w:name="Table List 8"/>
    <w:lsdException w:qFormat="1" w:unhideWhenUsed="0" w:uiPriority="0" w:name="Table 3D effects 1"/>
    <w:lsdException w:unhideWhenUsed="0" w:uiPriority="0" w:name="Table 3D effects 2"/>
    <w:lsdException w:qFormat="1" w:unhideWhenUsed="0" w:uiPriority="0" w:name="Table 3D effects 3"/>
    <w:lsdException w:unhideWhenUsed="0" w:uiPriority="0" w:name="Table Contemporary"/>
    <w:lsdException w:qFormat="1" w:unhideWhenUsed="0" w:uiPriority="0" w:name="Table Elegant"/>
    <w:lsdException w:unhideWhenUsed="0" w:uiPriority="0" w:name="Table Professional"/>
    <w:lsdException w:qFormat="1" w:unhideWhenUsed="0" w:uiPriority="0" w:name="Table Subtle 1"/>
    <w:lsdException w:qFormat="1" w:unhideWhenUsed="0" w:uiPriority="0" w:name="Table Subtle 2"/>
    <w:lsdException w:unhideWhenUsed="0" w:uiPriority="0" w:name="Table Web 1"/>
    <w:lsdException w:unhideWhenUsed="0" w:uiPriority="0" w:name="Table Web 2"/>
    <w:lsdException w:unhideWhenUsed="0" w:uiPriority="0" w:name="Table Web 3"/>
    <w:lsdException w:unhideWhenUsed="0" w:uiPriority="0" w:semiHidden="0" w:name="Balloon Text"/>
    <w:lsdException w:unhideWhenUsed="0" w:uiPriority="0" w:semiHidden="0" w:name="Table Grid"/>
    <w:lsdException w:qFormat="1" w:unhideWhenUsed="0" w:uiPriority="0" w:name="Table Theme"/>
    <w:lsdException w:unhideWhenUsed="0" w:uiPriority="1"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29" w:semiHidden="0" w:name="Quote"/>
    <w:lsdException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3"/>
    <w:pPr>
      <w:spacing w:after="360" w:line="320" w:lineRule="atLeast"/>
      <w:ind w:firstLine="200" w:firstLineChars="200"/>
      <w:jc w:val="both"/>
    </w:pPr>
    <w:rPr>
      <w:rFonts w:ascii="Arial" w:hAnsi="Arial" w:eastAsia="楷体_GB2312" w:cs="Times New Roman"/>
      <w:color w:val="000000"/>
      <w:sz w:val="24"/>
      <w:lang w:val="en-US" w:eastAsia="en-US" w:bidi="ar-SA"/>
    </w:rPr>
  </w:style>
  <w:style w:type="paragraph" w:styleId="3">
    <w:name w:val="heading 1"/>
    <w:basedOn w:val="1"/>
    <w:next w:val="4"/>
    <w:qFormat/>
    <w:uiPriority w:val="0"/>
    <w:pPr>
      <w:numPr>
        <w:ilvl w:val="0"/>
        <w:numId w:val="1"/>
      </w:numPr>
      <w:tabs>
        <w:tab w:val="clear" w:pos="567"/>
      </w:tabs>
      <w:outlineLvl w:val="0"/>
    </w:pPr>
    <w:rPr>
      <w:rFonts w:ascii="Arial Bold" w:hAnsi="Arial Bold"/>
      <w:b/>
      <w:kern w:val="28"/>
    </w:rPr>
  </w:style>
  <w:style w:type="paragraph" w:styleId="5">
    <w:name w:val="heading 2"/>
    <w:basedOn w:val="1"/>
    <w:next w:val="4"/>
    <w:qFormat/>
    <w:uiPriority w:val="1"/>
    <w:pPr>
      <w:numPr>
        <w:ilvl w:val="1"/>
        <w:numId w:val="1"/>
      </w:numPr>
      <w:tabs>
        <w:tab w:val="clear" w:pos="567"/>
      </w:tabs>
      <w:outlineLvl w:val="1"/>
    </w:pPr>
  </w:style>
  <w:style w:type="paragraph" w:styleId="6">
    <w:name w:val="heading 3"/>
    <w:basedOn w:val="1"/>
    <w:next w:val="1"/>
    <w:qFormat/>
    <w:uiPriority w:val="0"/>
    <w:pPr>
      <w:numPr>
        <w:ilvl w:val="2"/>
        <w:numId w:val="1"/>
      </w:numPr>
      <w:tabs>
        <w:tab w:val="clear" w:pos="567"/>
      </w:tabs>
      <w:outlineLvl w:val="2"/>
    </w:pPr>
  </w:style>
  <w:style w:type="paragraph" w:styleId="7">
    <w:name w:val="heading 4"/>
    <w:basedOn w:val="4"/>
    <w:next w:val="1"/>
    <w:link w:val="188"/>
    <w:qFormat/>
    <w:uiPriority w:val="0"/>
    <w:pPr>
      <w:numPr>
        <w:ilvl w:val="3"/>
        <w:numId w:val="1"/>
      </w:numPr>
      <w:tabs>
        <w:tab w:val="clear" w:pos="567"/>
      </w:tabs>
      <w:outlineLvl w:val="3"/>
    </w:pPr>
  </w:style>
  <w:style w:type="paragraph" w:styleId="8">
    <w:name w:val="heading 5"/>
    <w:basedOn w:val="4"/>
    <w:next w:val="1"/>
    <w:qFormat/>
    <w:uiPriority w:val="0"/>
    <w:pPr>
      <w:numPr>
        <w:ilvl w:val="4"/>
        <w:numId w:val="1"/>
      </w:numPr>
      <w:tabs>
        <w:tab w:val="clear" w:pos="567"/>
      </w:tabs>
      <w:outlineLvl w:val="4"/>
    </w:pPr>
  </w:style>
  <w:style w:type="paragraph" w:styleId="9">
    <w:name w:val="heading 6"/>
    <w:basedOn w:val="4"/>
    <w:next w:val="4"/>
    <w:qFormat/>
    <w:uiPriority w:val="0"/>
    <w:pPr>
      <w:numPr>
        <w:ilvl w:val="5"/>
        <w:numId w:val="1"/>
      </w:numPr>
      <w:tabs>
        <w:tab w:val="clear" w:pos="0"/>
      </w:tabs>
      <w:outlineLvl w:val="5"/>
    </w:pPr>
  </w:style>
  <w:style w:type="paragraph" w:styleId="10">
    <w:name w:val="heading 7"/>
    <w:basedOn w:val="4"/>
    <w:next w:val="4"/>
    <w:qFormat/>
    <w:uiPriority w:val="0"/>
    <w:pPr>
      <w:numPr>
        <w:ilvl w:val="6"/>
        <w:numId w:val="1"/>
      </w:numPr>
      <w:tabs>
        <w:tab w:val="clear" w:pos="0"/>
      </w:tabs>
      <w:outlineLvl w:val="6"/>
    </w:pPr>
  </w:style>
  <w:style w:type="paragraph" w:styleId="11">
    <w:name w:val="heading 8"/>
    <w:basedOn w:val="4"/>
    <w:next w:val="4"/>
    <w:qFormat/>
    <w:uiPriority w:val="0"/>
    <w:pPr>
      <w:numPr>
        <w:ilvl w:val="7"/>
        <w:numId w:val="1"/>
      </w:numPr>
      <w:tabs>
        <w:tab w:val="clear" w:pos="0"/>
      </w:tabs>
      <w:outlineLvl w:val="7"/>
    </w:pPr>
  </w:style>
  <w:style w:type="paragraph" w:styleId="12">
    <w:name w:val="heading 9"/>
    <w:basedOn w:val="4"/>
    <w:next w:val="4"/>
    <w:qFormat/>
    <w:uiPriority w:val="0"/>
    <w:pPr>
      <w:numPr>
        <w:ilvl w:val="8"/>
        <w:numId w:val="1"/>
      </w:numPr>
      <w:tabs>
        <w:tab w:val="clear" w:pos="0"/>
      </w:tabs>
      <w:outlineLvl w:val="8"/>
    </w:pPr>
  </w:style>
  <w:style w:type="character" w:default="1" w:styleId="133">
    <w:name w:val="Default Paragraph Font"/>
    <w:semiHidden/>
    <w:unhideWhenUsed/>
    <w:uiPriority w:val="1"/>
  </w:style>
  <w:style w:type="table" w:default="1" w:styleId="88">
    <w:name w:val="Normal Table"/>
    <w:semiHidden/>
    <w:unhideWhenUsed/>
    <w:uiPriority w:val="99"/>
    <w:tblPr>
      <w:tblCellMar>
        <w:top w:w="0" w:type="dxa"/>
        <w:left w:w="108" w:type="dxa"/>
        <w:bottom w:w="0" w:type="dxa"/>
        <w:right w:w="108" w:type="dxa"/>
      </w:tblCellMar>
    </w:tblPr>
  </w:style>
  <w:style w:type="paragraph" w:styleId="2">
    <w:name w:val="macro"/>
    <w:semiHidden/>
    <w:uiPriority w:val="0"/>
    <w:pPr>
      <w:tabs>
        <w:tab w:val="left" w:pos="480"/>
        <w:tab w:val="left" w:pos="960"/>
        <w:tab w:val="left" w:pos="1440"/>
        <w:tab w:val="left" w:pos="1920"/>
        <w:tab w:val="left" w:pos="2400"/>
        <w:tab w:val="left" w:pos="2880"/>
        <w:tab w:val="left" w:pos="3360"/>
        <w:tab w:val="left" w:pos="3840"/>
        <w:tab w:val="left" w:pos="4320"/>
      </w:tabs>
    </w:pPr>
    <w:rPr>
      <w:rFonts w:ascii="Courier New" w:hAnsi="Courier New" w:eastAsia="宋体" w:cs="Courier New"/>
      <w:color w:val="333333"/>
      <w:lang w:val="en-US" w:eastAsia="en-US" w:bidi="ar-SA"/>
    </w:rPr>
  </w:style>
  <w:style w:type="paragraph" w:styleId="4">
    <w:name w:val="Body Text"/>
    <w:basedOn w:val="1"/>
    <w:qFormat/>
    <w:uiPriority w:val="1"/>
  </w:style>
  <w:style w:type="paragraph" w:styleId="13">
    <w:name w:val="List 3"/>
    <w:basedOn w:val="1"/>
    <w:semiHidden/>
    <w:uiPriority w:val="0"/>
    <w:pPr>
      <w:ind w:left="849" w:hanging="283"/>
    </w:pPr>
  </w:style>
  <w:style w:type="paragraph" w:styleId="14">
    <w:name w:val="toc 7"/>
    <w:basedOn w:val="1"/>
    <w:next w:val="1"/>
    <w:semiHidden/>
    <w:uiPriority w:val="0"/>
  </w:style>
  <w:style w:type="paragraph" w:styleId="15">
    <w:name w:val="List Number 2"/>
    <w:basedOn w:val="1"/>
    <w:semiHidden/>
    <w:uiPriority w:val="0"/>
  </w:style>
  <w:style w:type="paragraph" w:styleId="16">
    <w:name w:val="table of authorities"/>
    <w:basedOn w:val="1"/>
    <w:next w:val="1"/>
    <w:semiHidden/>
    <w:uiPriority w:val="0"/>
    <w:pPr>
      <w:ind w:left="200" w:hanging="200"/>
    </w:pPr>
  </w:style>
  <w:style w:type="paragraph" w:styleId="17">
    <w:name w:val="Note Heading"/>
    <w:basedOn w:val="1"/>
    <w:next w:val="1"/>
    <w:semiHidden/>
    <w:uiPriority w:val="0"/>
  </w:style>
  <w:style w:type="paragraph" w:styleId="18">
    <w:name w:val="List Bullet 4"/>
    <w:basedOn w:val="1"/>
    <w:semiHidden/>
    <w:qFormat/>
    <w:uiPriority w:val="0"/>
    <w:pPr>
      <w:numPr>
        <w:ilvl w:val="0"/>
        <w:numId w:val="2"/>
      </w:numPr>
      <w:tabs>
        <w:tab w:val="left" w:pos="1287"/>
        <w:tab w:val="clear" w:pos="1209"/>
      </w:tabs>
      <w:ind w:left="1287" w:hanging="567"/>
    </w:pPr>
  </w:style>
  <w:style w:type="paragraph" w:styleId="19">
    <w:name w:val="index 8"/>
    <w:basedOn w:val="1"/>
    <w:next w:val="1"/>
    <w:semiHidden/>
    <w:uiPriority w:val="0"/>
    <w:pPr>
      <w:ind w:left="1600" w:hanging="200"/>
    </w:pPr>
  </w:style>
  <w:style w:type="paragraph" w:styleId="20">
    <w:name w:val="E-mail Signature"/>
    <w:basedOn w:val="1"/>
    <w:semiHidden/>
    <w:qFormat/>
    <w:uiPriority w:val="0"/>
  </w:style>
  <w:style w:type="paragraph" w:styleId="21">
    <w:name w:val="List Number"/>
    <w:basedOn w:val="4"/>
    <w:uiPriority w:val="0"/>
    <w:pPr>
      <w:numPr>
        <w:ilvl w:val="0"/>
        <w:numId w:val="3"/>
      </w:numPr>
    </w:pPr>
  </w:style>
  <w:style w:type="paragraph" w:styleId="22">
    <w:name w:val="Normal Indent"/>
    <w:basedOn w:val="1"/>
    <w:semiHidden/>
    <w:uiPriority w:val="0"/>
    <w:pPr>
      <w:ind w:left="720"/>
    </w:pPr>
  </w:style>
  <w:style w:type="paragraph" w:styleId="23">
    <w:name w:val="caption"/>
    <w:basedOn w:val="1"/>
    <w:next w:val="1"/>
    <w:uiPriority w:val="0"/>
    <w:pPr>
      <w:spacing w:before="120" w:after="120"/>
    </w:pPr>
    <w:rPr>
      <w:b/>
      <w:bCs/>
    </w:rPr>
  </w:style>
  <w:style w:type="paragraph" w:styleId="24">
    <w:name w:val="index 5"/>
    <w:basedOn w:val="1"/>
    <w:next w:val="1"/>
    <w:semiHidden/>
    <w:qFormat/>
    <w:uiPriority w:val="0"/>
    <w:pPr>
      <w:ind w:left="1000" w:hanging="200"/>
    </w:pPr>
  </w:style>
  <w:style w:type="paragraph" w:styleId="25">
    <w:name w:val="List Bullet"/>
    <w:basedOn w:val="4"/>
    <w:uiPriority w:val="0"/>
    <w:pPr>
      <w:numPr>
        <w:ilvl w:val="0"/>
        <w:numId w:val="4"/>
      </w:numPr>
    </w:pPr>
  </w:style>
  <w:style w:type="paragraph" w:styleId="26">
    <w:name w:val="envelope address"/>
    <w:basedOn w:val="1"/>
    <w:semiHidden/>
    <w:qFormat/>
    <w:uiPriority w:val="0"/>
    <w:pPr>
      <w:framePr w:w="7920" w:h="1980" w:hRule="exact" w:hSpace="180" w:wrap="around" w:vAnchor="margin" w:hAnchor="page" w:xAlign="center" w:yAlign="bottom"/>
      <w:ind w:left="2880"/>
    </w:pPr>
    <w:rPr>
      <w:rFonts w:cs="Arial"/>
      <w:szCs w:val="24"/>
    </w:rPr>
  </w:style>
  <w:style w:type="paragraph" w:styleId="27">
    <w:name w:val="Document Map"/>
    <w:basedOn w:val="1"/>
    <w:semiHidden/>
    <w:uiPriority w:val="0"/>
    <w:pPr>
      <w:shd w:val="clear" w:color="auto" w:fill="000080"/>
    </w:pPr>
    <w:rPr>
      <w:rFonts w:ascii="Tahoma" w:hAnsi="Tahoma" w:cs="Tahoma"/>
    </w:rPr>
  </w:style>
  <w:style w:type="paragraph" w:styleId="28">
    <w:name w:val="toa heading"/>
    <w:basedOn w:val="1"/>
    <w:next w:val="1"/>
    <w:semiHidden/>
    <w:uiPriority w:val="0"/>
    <w:pPr>
      <w:spacing w:before="120"/>
    </w:pPr>
    <w:rPr>
      <w:rFonts w:cs="Arial"/>
      <w:b/>
      <w:bCs/>
      <w:szCs w:val="24"/>
    </w:rPr>
  </w:style>
  <w:style w:type="paragraph" w:styleId="29">
    <w:name w:val="annotation text"/>
    <w:basedOn w:val="1"/>
    <w:link w:val="193"/>
    <w:uiPriority w:val="99"/>
  </w:style>
  <w:style w:type="paragraph" w:styleId="30">
    <w:name w:val="index 6"/>
    <w:basedOn w:val="1"/>
    <w:next w:val="1"/>
    <w:semiHidden/>
    <w:uiPriority w:val="0"/>
    <w:pPr>
      <w:ind w:left="1200" w:hanging="200"/>
    </w:pPr>
  </w:style>
  <w:style w:type="paragraph" w:styleId="31">
    <w:name w:val="Salutation"/>
    <w:basedOn w:val="1"/>
    <w:next w:val="1"/>
    <w:semiHidden/>
    <w:uiPriority w:val="0"/>
  </w:style>
  <w:style w:type="paragraph" w:styleId="32">
    <w:name w:val="Body Text 3"/>
    <w:basedOn w:val="1"/>
    <w:semiHidden/>
    <w:uiPriority w:val="0"/>
    <w:pPr>
      <w:spacing w:after="120"/>
    </w:pPr>
    <w:rPr>
      <w:sz w:val="16"/>
      <w:szCs w:val="16"/>
    </w:rPr>
  </w:style>
  <w:style w:type="paragraph" w:styleId="33">
    <w:name w:val="Closing"/>
    <w:basedOn w:val="1"/>
    <w:semiHidden/>
    <w:uiPriority w:val="0"/>
    <w:pPr>
      <w:ind w:left="4252"/>
    </w:pPr>
  </w:style>
  <w:style w:type="paragraph" w:styleId="34">
    <w:name w:val="List Bullet 3"/>
    <w:basedOn w:val="1"/>
    <w:semiHidden/>
    <w:uiPriority w:val="0"/>
    <w:pPr>
      <w:numPr>
        <w:ilvl w:val="0"/>
        <w:numId w:val="5"/>
      </w:numPr>
      <w:tabs>
        <w:tab w:val="left" w:pos="1134"/>
        <w:tab w:val="clear" w:pos="926"/>
      </w:tabs>
      <w:ind w:left="1134" w:hanging="567"/>
    </w:pPr>
  </w:style>
  <w:style w:type="paragraph" w:styleId="35">
    <w:name w:val="Body Text Indent"/>
    <w:basedOn w:val="1"/>
    <w:semiHidden/>
    <w:uiPriority w:val="0"/>
    <w:pPr>
      <w:spacing w:after="120"/>
      <w:ind w:left="283"/>
    </w:pPr>
  </w:style>
  <w:style w:type="paragraph" w:styleId="36">
    <w:name w:val="List Number 3"/>
    <w:basedOn w:val="1"/>
    <w:semiHidden/>
    <w:uiPriority w:val="0"/>
    <w:pPr>
      <w:numPr>
        <w:ilvl w:val="0"/>
        <w:numId w:val="6"/>
      </w:numPr>
      <w:tabs>
        <w:tab w:val="left" w:pos="1701"/>
        <w:tab w:val="clear" w:pos="926"/>
      </w:tabs>
      <w:ind w:left="1701" w:hanging="567"/>
    </w:pPr>
  </w:style>
  <w:style w:type="paragraph" w:styleId="37">
    <w:name w:val="List 2"/>
    <w:basedOn w:val="1"/>
    <w:semiHidden/>
    <w:uiPriority w:val="0"/>
    <w:pPr>
      <w:ind w:left="566" w:hanging="283"/>
    </w:pPr>
  </w:style>
  <w:style w:type="paragraph" w:styleId="38">
    <w:name w:val="List Continue"/>
    <w:basedOn w:val="1"/>
    <w:semiHidden/>
    <w:uiPriority w:val="0"/>
    <w:pPr>
      <w:spacing w:after="120"/>
      <w:ind w:left="283"/>
    </w:pPr>
  </w:style>
  <w:style w:type="paragraph" w:styleId="39">
    <w:name w:val="Block Text"/>
    <w:basedOn w:val="1"/>
    <w:next w:val="4"/>
    <w:semiHidden/>
    <w:uiPriority w:val="0"/>
    <w:pPr>
      <w:spacing w:after="120"/>
      <w:ind w:left="1134"/>
    </w:pPr>
  </w:style>
  <w:style w:type="paragraph" w:styleId="40">
    <w:name w:val="List Bullet 2"/>
    <w:basedOn w:val="4"/>
    <w:semiHidden/>
    <w:uiPriority w:val="0"/>
    <w:pPr>
      <w:numPr>
        <w:ilvl w:val="0"/>
        <w:numId w:val="7"/>
      </w:numPr>
      <w:tabs>
        <w:tab w:val="left" w:pos="1134"/>
        <w:tab w:val="clear" w:pos="567"/>
      </w:tabs>
      <w:ind w:left="1134" w:hanging="567"/>
    </w:pPr>
  </w:style>
  <w:style w:type="paragraph" w:styleId="41">
    <w:name w:val="HTML Address"/>
    <w:basedOn w:val="1"/>
    <w:semiHidden/>
    <w:uiPriority w:val="0"/>
    <w:rPr>
      <w:i/>
      <w:iCs/>
    </w:rPr>
  </w:style>
  <w:style w:type="paragraph" w:styleId="42">
    <w:name w:val="index 4"/>
    <w:basedOn w:val="1"/>
    <w:next w:val="1"/>
    <w:semiHidden/>
    <w:uiPriority w:val="0"/>
    <w:pPr>
      <w:ind w:left="800" w:hanging="200"/>
    </w:pPr>
  </w:style>
  <w:style w:type="paragraph" w:styleId="43">
    <w:name w:val="toc 5"/>
    <w:basedOn w:val="44"/>
    <w:next w:val="1"/>
    <w:uiPriority w:val="0"/>
    <w:pPr>
      <w:tabs>
        <w:tab w:val="left" w:pos="1701"/>
        <w:tab w:val="right" w:leader="dot" w:pos="7655"/>
      </w:tabs>
      <w:ind w:left="3969"/>
    </w:pPr>
  </w:style>
  <w:style w:type="paragraph" w:styleId="44">
    <w:name w:val="toc 4"/>
    <w:basedOn w:val="45"/>
    <w:next w:val="1"/>
    <w:uiPriority w:val="0"/>
    <w:pPr>
      <w:tabs>
        <w:tab w:val="left" w:pos="1701"/>
        <w:tab w:val="right" w:leader="dot" w:pos="7655"/>
      </w:tabs>
      <w:ind w:left="3402"/>
    </w:pPr>
  </w:style>
  <w:style w:type="paragraph" w:styleId="45">
    <w:name w:val="toc 3"/>
    <w:basedOn w:val="46"/>
    <w:next w:val="1"/>
    <w:uiPriority w:val="0"/>
    <w:pPr>
      <w:tabs>
        <w:tab w:val="left" w:pos="1701"/>
        <w:tab w:val="right" w:leader="dot" w:pos="7655"/>
      </w:tabs>
      <w:ind w:left="2835"/>
    </w:pPr>
  </w:style>
  <w:style w:type="paragraph" w:styleId="46">
    <w:name w:val="toc 2"/>
    <w:basedOn w:val="47"/>
    <w:next w:val="1"/>
    <w:uiPriority w:val="0"/>
    <w:pPr>
      <w:tabs>
        <w:tab w:val="left" w:pos="1701"/>
        <w:tab w:val="right" w:leader="dot" w:pos="7655"/>
      </w:tabs>
      <w:ind w:left="2268"/>
    </w:pPr>
  </w:style>
  <w:style w:type="paragraph" w:styleId="47">
    <w:name w:val="toc 1"/>
    <w:basedOn w:val="1"/>
    <w:next w:val="1"/>
    <w:uiPriority w:val="0"/>
    <w:pPr>
      <w:tabs>
        <w:tab w:val="left" w:pos="1701"/>
        <w:tab w:val="right" w:leader="dot" w:pos="7655"/>
      </w:tabs>
      <w:spacing w:after="240"/>
      <w:ind w:left="1701" w:right="1985" w:hanging="567" w:firstLineChars="0"/>
      <w:jc w:val="left"/>
    </w:pPr>
  </w:style>
  <w:style w:type="paragraph" w:styleId="48">
    <w:name w:val="Plain Text"/>
    <w:basedOn w:val="1"/>
    <w:semiHidden/>
    <w:uiPriority w:val="0"/>
    <w:rPr>
      <w:rFonts w:ascii="Courier New" w:hAnsi="Courier New" w:cs="Courier New"/>
    </w:rPr>
  </w:style>
  <w:style w:type="paragraph" w:styleId="49">
    <w:name w:val="List Bullet 5"/>
    <w:basedOn w:val="1"/>
    <w:semiHidden/>
    <w:uiPriority w:val="0"/>
    <w:pPr>
      <w:numPr>
        <w:ilvl w:val="0"/>
        <w:numId w:val="8"/>
      </w:numPr>
      <w:tabs>
        <w:tab w:val="left" w:pos="1701"/>
        <w:tab w:val="clear" w:pos="1492"/>
      </w:tabs>
      <w:ind w:left="1701" w:hanging="567"/>
    </w:pPr>
  </w:style>
  <w:style w:type="paragraph" w:styleId="50">
    <w:name w:val="List Number 4"/>
    <w:basedOn w:val="1"/>
    <w:semiHidden/>
    <w:qFormat/>
    <w:uiPriority w:val="0"/>
    <w:pPr>
      <w:numPr>
        <w:ilvl w:val="0"/>
        <w:numId w:val="9"/>
      </w:numPr>
      <w:tabs>
        <w:tab w:val="left" w:pos="1701"/>
        <w:tab w:val="clear" w:pos="1209"/>
      </w:tabs>
      <w:ind w:left="1701" w:hanging="567"/>
    </w:pPr>
  </w:style>
  <w:style w:type="paragraph" w:styleId="51">
    <w:name w:val="toc 8"/>
    <w:basedOn w:val="1"/>
    <w:next w:val="1"/>
    <w:semiHidden/>
    <w:qFormat/>
    <w:uiPriority w:val="0"/>
  </w:style>
  <w:style w:type="paragraph" w:styleId="52">
    <w:name w:val="index 3"/>
    <w:basedOn w:val="1"/>
    <w:next w:val="1"/>
    <w:semiHidden/>
    <w:uiPriority w:val="0"/>
    <w:pPr>
      <w:ind w:left="600" w:hanging="200"/>
    </w:pPr>
  </w:style>
  <w:style w:type="paragraph" w:styleId="53">
    <w:name w:val="Date"/>
    <w:basedOn w:val="1"/>
    <w:next w:val="1"/>
    <w:semiHidden/>
    <w:qFormat/>
    <w:uiPriority w:val="0"/>
  </w:style>
  <w:style w:type="paragraph" w:styleId="54">
    <w:name w:val="Body Text Indent 2"/>
    <w:basedOn w:val="1"/>
    <w:semiHidden/>
    <w:uiPriority w:val="0"/>
    <w:pPr>
      <w:spacing w:after="120" w:line="480" w:lineRule="auto"/>
      <w:ind w:left="283"/>
    </w:pPr>
  </w:style>
  <w:style w:type="paragraph" w:styleId="55">
    <w:name w:val="endnote text"/>
    <w:basedOn w:val="1"/>
    <w:uiPriority w:val="0"/>
    <w:pPr>
      <w:spacing w:afterLines="50" w:line="240" w:lineRule="auto"/>
      <w:ind w:left="85" w:hanging="85" w:firstLineChars="0"/>
      <w:jc w:val="left"/>
    </w:pPr>
    <w:rPr>
      <w:color w:val="auto"/>
      <w:sz w:val="18"/>
    </w:rPr>
  </w:style>
  <w:style w:type="paragraph" w:styleId="56">
    <w:name w:val="List Continue 5"/>
    <w:basedOn w:val="1"/>
    <w:semiHidden/>
    <w:uiPriority w:val="0"/>
    <w:pPr>
      <w:spacing w:after="120"/>
      <w:ind w:left="1415"/>
    </w:pPr>
  </w:style>
  <w:style w:type="paragraph" w:styleId="57">
    <w:name w:val="Balloon Text"/>
    <w:basedOn w:val="1"/>
    <w:uiPriority w:val="0"/>
    <w:pPr>
      <w:spacing w:after="0" w:line="240" w:lineRule="auto"/>
      <w:ind w:firstLine="0" w:firstLineChars="0"/>
      <w:jc w:val="left"/>
    </w:pPr>
    <w:rPr>
      <w:rFonts w:cs="Tahoma"/>
      <w:szCs w:val="16"/>
    </w:rPr>
  </w:style>
  <w:style w:type="paragraph" w:styleId="58">
    <w:name w:val="footer"/>
    <w:basedOn w:val="1"/>
    <w:link w:val="191"/>
    <w:uiPriority w:val="99"/>
    <w:pPr>
      <w:widowControl w:val="0"/>
      <w:snapToGrid w:val="0"/>
    </w:pPr>
    <w:rPr>
      <w:color w:val="999999"/>
      <w:kern w:val="2"/>
      <w:sz w:val="18"/>
      <w:szCs w:val="18"/>
      <w:lang w:eastAsia="zh-CN"/>
    </w:rPr>
  </w:style>
  <w:style w:type="paragraph" w:styleId="59">
    <w:name w:val="envelope return"/>
    <w:basedOn w:val="1"/>
    <w:semiHidden/>
    <w:qFormat/>
    <w:uiPriority w:val="0"/>
    <w:rPr>
      <w:rFonts w:cs="Arial"/>
    </w:rPr>
  </w:style>
  <w:style w:type="paragraph" w:styleId="60">
    <w:name w:val="header"/>
    <w:basedOn w:val="1"/>
    <w:uiPriority w:val="0"/>
  </w:style>
  <w:style w:type="paragraph" w:styleId="61">
    <w:name w:val="Signature"/>
    <w:basedOn w:val="1"/>
    <w:semiHidden/>
    <w:qFormat/>
    <w:uiPriority w:val="0"/>
    <w:pPr>
      <w:ind w:left="4252"/>
    </w:pPr>
  </w:style>
  <w:style w:type="paragraph" w:styleId="62">
    <w:name w:val="List Continue 4"/>
    <w:basedOn w:val="1"/>
    <w:semiHidden/>
    <w:qFormat/>
    <w:uiPriority w:val="0"/>
    <w:pPr>
      <w:spacing w:after="120"/>
      <w:ind w:left="1132"/>
    </w:pPr>
  </w:style>
  <w:style w:type="paragraph" w:styleId="63">
    <w:name w:val="index heading"/>
    <w:basedOn w:val="1"/>
    <w:next w:val="64"/>
    <w:semiHidden/>
    <w:qFormat/>
    <w:uiPriority w:val="0"/>
    <w:rPr>
      <w:rFonts w:cs="Arial"/>
      <w:b/>
      <w:bCs/>
    </w:rPr>
  </w:style>
  <w:style w:type="paragraph" w:styleId="64">
    <w:name w:val="index 1"/>
    <w:basedOn w:val="1"/>
    <w:next w:val="1"/>
    <w:semiHidden/>
    <w:qFormat/>
    <w:uiPriority w:val="0"/>
    <w:pPr>
      <w:ind w:left="200" w:hanging="200"/>
    </w:pPr>
  </w:style>
  <w:style w:type="paragraph" w:styleId="65">
    <w:name w:val="Subtitle"/>
    <w:basedOn w:val="1"/>
    <w:semiHidden/>
    <w:qFormat/>
    <w:uiPriority w:val="0"/>
    <w:pPr>
      <w:spacing w:after="60"/>
      <w:jc w:val="center"/>
      <w:outlineLvl w:val="1"/>
    </w:pPr>
    <w:rPr>
      <w:rFonts w:cs="Arial"/>
      <w:szCs w:val="24"/>
    </w:rPr>
  </w:style>
  <w:style w:type="paragraph" w:styleId="66">
    <w:name w:val="List Number 5"/>
    <w:basedOn w:val="1"/>
    <w:semiHidden/>
    <w:uiPriority w:val="0"/>
    <w:pPr>
      <w:numPr>
        <w:ilvl w:val="0"/>
        <w:numId w:val="10"/>
      </w:numPr>
      <w:tabs>
        <w:tab w:val="left" w:pos="1701"/>
      </w:tabs>
      <w:ind w:left="1701" w:hanging="567"/>
    </w:pPr>
  </w:style>
  <w:style w:type="paragraph" w:styleId="67">
    <w:name w:val="List"/>
    <w:basedOn w:val="1"/>
    <w:semiHidden/>
    <w:qFormat/>
    <w:uiPriority w:val="0"/>
    <w:pPr>
      <w:ind w:left="283" w:hanging="283"/>
    </w:pPr>
  </w:style>
  <w:style w:type="paragraph" w:styleId="68">
    <w:name w:val="footnote text"/>
    <w:basedOn w:val="1"/>
    <w:semiHidden/>
    <w:qFormat/>
    <w:uiPriority w:val="0"/>
    <w:pPr>
      <w:spacing w:afterLines="50" w:line="240" w:lineRule="auto"/>
      <w:ind w:left="85" w:hanging="85" w:firstLineChars="0"/>
      <w:jc w:val="left"/>
    </w:pPr>
    <w:rPr>
      <w:color w:val="auto"/>
      <w:sz w:val="18"/>
      <w:szCs w:val="16"/>
    </w:rPr>
  </w:style>
  <w:style w:type="paragraph" w:styleId="69">
    <w:name w:val="toc 6"/>
    <w:basedOn w:val="1"/>
    <w:next w:val="1"/>
    <w:semiHidden/>
    <w:uiPriority w:val="0"/>
  </w:style>
  <w:style w:type="paragraph" w:styleId="70">
    <w:name w:val="List 5"/>
    <w:basedOn w:val="1"/>
    <w:semiHidden/>
    <w:qFormat/>
    <w:uiPriority w:val="0"/>
    <w:pPr>
      <w:ind w:left="1415" w:hanging="283"/>
    </w:pPr>
  </w:style>
  <w:style w:type="paragraph" w:styleId="71">
    <w:name w:val="Body Text Indent 3"/>
    <w:basedOn w:val="1"/>
    <w:semiHidden/>
    <w:qFormat/>
    <w:uiPriority w:val="0"/>
    <w:pPr>
      <w:spacing w:after="120"/>
      <w:ind w:left="283"/>
    </w:pPr>
    <w:rPr>
      <w:sz w:val="16"/>
      <w:szCs w:val="16"/>
    </w:rPr>
  </w:style>
  <w:style w:type="paragraph" w:styleId="72">
    <w:name w:val="index 7"/>
    <w:basedOn w:val="1"/>
    <w:next w:val="1"/>
    <w:semiHidden/>
    <w:qFormat/>
    <w:uiPriority w:val="0"/>
    <w:pPr>
      <w:ind w:left="1400" w:hanging="200"/>
    </w:pPr>
  </w:style>
  <w:style w:type="paragraph" w:styleId="73">
    <w:name w:val="index 9"/>
    <w:basedOn w:val="1"/>
    <w:next w:val="1"/>
    <w:semiHidden/>
    <w:qFormat/>
    <w:uiPriority w:val="0"/>
    <w:pPr>
      <w:ind w:left="1800" w:hanging="200"/>
    </w:pPr>
  </w:style>
  <w:style w:type="paragraph" w:styleId="74">
    <w:name w:val="table of figures"/>
    <w:basedOn w:val="1"/>
    <w:next w:val="1"/>
    <w:semiHidden/>
    <w:uiPriority w:val="0"/>
    <w:pPr>
      <w:ind w:left="400" w:hanging="400"/>
    </w:pPr>
  </w:style>
  <w:style w:type="paragraph" w:styleId="75">
    <w:name w:val="toc 9"/>
    <w:basedOn w:val="1"/>
    <w:next w:val="1"/>
    <w:semiHidden/>
    <w:uiPriority w:val="0"/>
  </w:style>
  <w:style w:type="paragraph" w:styleId="76">
    <w:name w:val="Body Text 2"/>
    <w:basedOn w:val="1"/>
    <w:semiHidden/>
    <w:uiPriority w:val="0"/>
    <w:pPr>
      <w:spacing w:after="120" w:line="480" w:lineRule="auto"/>
    </w:pPr>
  </w:style>
  <w:style w:type="paragraph" w:styleId="77">
    <w:name w:val="List 4"/>
    <w:basedOn w:val="1"/>
    <w:semiHidden/>
    <w:qFormat/>
    <w:uiPriority w:val="0"/>
    <w:pPr>
      <w:ind w:left="1132" w:hanging="283"/>
    </w:pPr>
  </w:style>
  <w:style w:type="paragraph" w:styleId="78">
    <w:name w:val="List Continue 2"/>
    <w:basedOn w:val="1"/>
    <w:semiHidden/>
    <w:qFormat/>
    <w:uiPriority w:val="0"/>
    <w:pPr>
      <w:spacing w:after="120"/>
      <w:ind w:left="566"/>
    </w:pPr>
  </w:style>
  <w:style w:type="paragraph" w:styleId="79">
    <w:name w:val="Message Header"/>
    <w:basedOn w:val="1"/>
    <w:semiHidden/>
    <w:uiPriority w:val="0"/>
    <w:pPr>
      <w:pBdr>
        <w:top w:val="single" w:color="auto" w:sz="6" w:space="1"/>
        <w:left w:val="single" w:color="auto" w:sz="6" w:space="1"/>
        <w:bottom w:val="single" w:color="auto" w:sz="6" w:space="1"/>
        <w:right w:val="single" w:color="auto" w:sz="6" w:space="1"/>
      </w:pBdr>
      <w:shd w:val="pct20" w:color="auto" w:fill="auto"/>
      <w:ind w:left="1134" w:hanging="1134"/>
    </w:pPr>
    <w:rPr>
      <w:rFonts w:cs="Arial"/>
      <w:szCs w:val="24"/>
    </w:rPr>
  </w:style>
  <w:style w:type="paragraph" w:styleId="80">
    <w:name w:val="HTML Preformatted"/>
    <w:basedOn w:val="1"/>
    <w:semiHidden/>
    <w:uiPriority w:val="0"/>
    <w:rPr>
      <w:rFonts w:ascii="Courier New" w:hAnsi="Courier New" w:cs="Courier New"/>
    </w:rPr>
  </w:style>
  <w:style w:type="paragraph" w:styleId="81">
    <w:name w:val="Normal (Web)"/>
    <w:basedOn w:val="1"/>
    <w:semiHidden/>
    <w:uiPriority w:val="0"/>
    <w:rPr>
      <w:szCs w:val="24"/>
    </w:rPr>
  </w:style>
  <w:style w:type="paragraph" w:styleId="82">
    <w:name w:val="List Continue 3"/>
    <w:basedOn w:val="1"/>
    <w:semiHidden/>
    <w:uiPriority w:val="0"/>
    <w:pPr>
      <w:spacing w:after="120"/>
      <w:ind w:left="849"/>
    </w:pPr>
  </w:style>
  <w:style w:type="paragraph" w:styleId="83">
    <w:name w:val="index 2"/>
    <w:basedOn w:val="1"/>
    <w:next w:val="1"/>
    <w:semiHidden/>
    <w:uiPriority w:val="0"/>
    <w:pPr>
      <w:ind w:left="400" w:hanging="200"/>
    </w:pPr>
  </w:style>
  <w:style w:type="paragraph" w:styleId="84">
    <w:name w:val="Title"/>
    <w:basedOn w:val="1"/>
    <w:semiHidden/>
    <w:qFormat/>
    <w:uiPriority w:val="0"/>
    <w:pPr>
      <w:spacing w:before="240" w:after="60"/>
      <w:jc w:val="center"/>
      <w:outlineLvl w:val="0"/>
    </w:pPr>
    <w:rPr>
      <w:rFonts w:cs="Arial"/>
      <w:b/>
      <w:bCs/>
      <w:kern w:val="28"/>
      <w:sz w:val="32"/>
      <w:szCs w:val="32"/>
    </w:rPr>
  </w:style>
  <w:style w:type="paragraph" w:styleId="85">
    <w:name w:val="annotation subject"/>
    <w:basedOn w:val="29"/>
    <w:next w:val="29"/>
    <w:semiHidden/>
    <w:uiPriority w:val="0"/>
    <w:rPr>
      <w:b/>
      <w:bCs/>
    </w:rPr>
  </w:style>
  <w:style w:type="paragraph" w:styleId="86">
    <w:name w:val="Body Text First Indent"/>
    <w:basedOn w:val="4"/>
    <w:semiHidden/>
    <w:uiPriority w:val="0"/>
    <w:pPr>
      <w:spacing w:after="120"/>
      <w:ind w:firstLine="210"/>
    </w:pPr>
  </w:style>
  <w:style w:type="paragraph" w:styleId="87">
    <w:name w:val="Body Text First Indent 2"/>
    <w:basedOn w:val="35"/>
    <w:semiHidden/>
    <w:qFormat/>
    <w:uiPriority w:val="0"/>
    <w:pPr>
      <w:ind w:firstLine="210"/>
    </w:pPr>
  </w:style>
  <w:style w:type="table" w:styleId="89">
    <w:name w:val="Table Grid"/>
    <w:basedOn w:val="88"/>
    <w:uiPriority w:val="0"/>
    <w:pPr>
      <w:spacing w:before="120" w:after="120" w:line="240" w:lineRule="atLeast"/>
    </w:pPr>
    <w:rPr>
      <w:rFonts w:ascii="Arial" w:hAnsi="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0">
    <w:name w:val="Table Theme"/>
    <w:basedOn w:val="88"/>
    <w:semiHidden/>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1">
    <w:name w:val="Table Colorful 1"/>
    <w:basedOn w:val="88"/>
    <w:semiHidden/>
    <w:uiPriority w:val="0"/>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iPriority w:val="0"/>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qFormat/>
    <w:uiPriority w:val="0"/>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qFormat/>
    <w:uiPriority w:val="0"/>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iPriority w:val="0"/>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qFormat/>
    <w:uiPriority w:val="0"/>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qFormat/>
    <w:uiPriority w:val="0"/>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qFormat/>
    <w:uiPriority w:val="0"/>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qFormat/>
    <w:uiPriority w:val="0"/>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iPriority w:val="0"/>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qFormat/>
    <w:uiPriority w:val="0"/>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qFormat/>
    <w:uiPriority w:val="0"/>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qFormat/>
    <w:uiPriority w:val="0"/>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qFormat/>
    <w:uiPriority w:val="0"/>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iPriority w:val="0"/>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qFormat/>
    <w:uiPriority w:val="0"/>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iPriority w:val="0"/>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qFormat/>
    <w:uiPriority w:val="0"/>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qFormat/>
    <w:uiPriority w:val="0"/>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qFormat/>
    <w:uiPriority w:val="0"/>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qFormat/>
    <w:uiPriority w:val="0"/>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qFormat/>
    <w:uiPriority w:val="0"/>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qFormat/>
    <w:uiPriority w:val="0"/>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iPriority w:val="0"/>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iPriority w:val="0"/>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iPriority w:val="0"/>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iPriority w:val="0"/>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iPriority w:val="0"/>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iPriority w:val="0"/>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iPriority w:val="0"/>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iPriority w:val="0"/>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iPriority w:val="0"/>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iPriority w:val="0"/>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iPriority w:val="0"/>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qFormat/>
    <w:uiPriority w:val="0"/>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iPriority w:val="0"/>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iPriority w:val="0"/>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iPriority w:val="0"/>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iPriority w:val="0"/>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134">
    <w:name w:val="Strong"/>
    <w:uiPriority w:val="0"/>
    <w:rPr>
      <w:rFonts w:ascii="Arial" w:hAnsi="Arial"/>
      <w:b/>
      <w:bCs/>
      <w:sz w:val="20"/>
    </w:rPr>
  </w:style>
  <w:style w:type="character" w:styleId="135">
    <w:name w:val="endnote reference"/>
    <w:semiHidden/>
    <w:uiPriority w:val="0"/>
    <w:rPr>
      <w:vertAlign w:val="superscript"/>
    </w:rPr>
  </w:style>
  <w:style w:type="character" w:styleId="136">
    <w:name w:val="page number"/>
    <w:uiPriority w:val="0"/>
    <w:rPr>
      <w:rFonts w:ascii="Arial" w:hAnsi="Arial"/>
      <w:color w:val="333333"/>
      <w:sz w:val="18"/>
    </w:rPr>
  </w:style>
  <w:style w:type="character" w:styleId="137">
    <w:name w:val="FollowedHyperlink"/>
    <w:semiHidden/>
    <w:uiPriority w:val="0"/>
    <w:rPr>
      <w:color w:val="800080"/>
      <w:u w:val="single"/>
    </w:rPr>
  </w:style>
  <w:style w:type="character" w:styleId="138">
    <w:name w:val="Emphasis"/>
    <w:uiPriority w:val="0"/>
    <w:rPr>
      <w:i/>
      <w:iCs/>
    </w:rPr>
  </w:style>
  <w:style w:type="character" w:styleId="139">
    <w:name w:val="line number"/>
    <w:basedOn w:val="133"/>
    <w:semiHidden/>
    <w:uiPriority w:val="0"/>
  </w:style>
  <w:style w:type="character" w:styleId="140">
    <w:name w:val="HTML Definition"/>
    <w:semiHidden/>
    <w:uiPriority w:val="0"/>
    <w:rPr>
      <w:i/>
      <w:iCs/>
    </w:rPr>
  </w:style>
  <w:style w:type="character" w:styleId="141">
    <w:name w:val="HTML Typewriter"/>
    <w:semiHidden/>
    <w:uiPriority w:val="0"/>
    <w:rPr>
      <w:rFonts w:ascii="Courier New" w:hAnsi="Courier New" w:cs="Courier New"/>
      <w:sz w:val="20"/>
      <w:szCs w:val="20"/>
    </w:rPr>
  </w:style>
  <w:style w:type="character" w:styleId="142">
    <w:name w:val="HTML Acronym"/>
    <w:basedOn w:val="133"/>
    <w:semiHidden/>
    <w:uiPriority w:val="0"/>
  </w:style>
  <w:style w:type="character" w:styleId="143">
    <w:name w:val="HTML Variable"/>
    <w:semiHidden/>
    <w:uiPriority w:val="0"/>
    <w:rPr>
      <w:i/>
      <w:iCs/>
    </w:rPr>
  </w:style>
  <w:style w:type="character" w:styleId="144">
    <w:name w:val="Hyperlink"/>
    <w:semiHidden/>
    <w:uiPriority w:val="0"/>
    <w:rPr>
      <w:color w:val="0000FF"/>
      <w:u w:val="single"/>
    </w:rPr>
  </w:style>
  <w:style w:type="character" w:styleId="145">
    <w:name w:val="HTML Code"/>
    <w:semiHidden/>
    <w:uiPriority w:val="0"/>
    <w:rPr>
      <w:rFonts w:ascii="Courier New" w:hAnsi="Courier New" w:cs="Courier New"/>
      <w:sz w:val="20"/>
      <w:szCs w:val="20"/>
    </w:rPr>
  </w:style>
  <w:style w:type="character" w:styleId="146">
    <w:name w:val="annotation reference"/>
    <w:uiPriority w:val="99"/>
    <w:rPr>
      <w:sz w:val="16"/>
      <w:szCs w:val="16"/>
    </w:rPr>
  </w:style>
  <w:style w:type="character" w:styleId="147">
    <w:name w:val="HTML Cite"/>
    <w:semiHidden/>
    <w:uiPriority w:val="0"/>
    <w:rPr>
      <w:i/>
      <w:iCs/>
    </w:rPr>
  </w:style>
  <w:style w:type="character" w:styleId="148">
    <w:name w:val="footnote reference"/>
    <w:semiHidden/>
    <w:uiPriority w:val="0"/>
    <w:rPr>
      <w:rFonts w:ascii="Arial" w:hAnsi="Arial"/>
      <w:vertAlign w:val="superscript"/>
    </w:rPr>
  </w:style>
  <w:style w:type="character" w:styleId="149">
    <w:name w:val="HTML Keyboard"/>
    <w:semiHidden/>
    <w:uiPriority w:val="0"/>
    <w:rPr>
      <w:rFonts w:ascii="Courier New" w:hAnsi="Courier New" w:cs="Courier New"/>
      <w:sz w:val="20"/>
      <w:szCs w:val="20"/>
    </w:rPr>
  </w:style>
  <w:style w:type="character" w:styleId="150">
    <w:name w:val="HTML Sample"/>
    <w:semiHidden/>
    <w:uiPriority w:val="0"/>
    <w:rPr>
      <w:rFonts w:ascii="Courier New" w:hAnsi="Courier New" w:cs="Courier New"/>
    </w:rPr>
  </w:style>
  <w:style w:type="paragraph" w:customStyle="1" w:styleId="151">
    <w:name w:val="Body"/>
    <w:basedOn w:val="1"/>
    <w:semiHidden/>
    <w:uiPriority w:val="0"/>
  </w:style>
  <w:style w:type="paragraph" w:customStyle="1" w:styleId="152">
    <w:name w:val="Body Text No Indent"/>
    <w:basedOn w:val="4"/>
    <w:uiPriority w:val="98"/>
  </w:style>
  <w:style w:type="table" w:customStyle="1" w:styleId="153">
    <w:name w:val="Table1"/>
    <w:basedOn w:val="89"/>
    <w:uiPriority w:val="0"/>
    <w:pPr>
      <w:spacing w:before="0" w:after="0" w:line="240" w:lineRule="auto"/>
      <w:contextualSpacing/>
    </w:pPr>
    <w:rPr>
      <w:rFonts w:eastAsia="楷体_GB2312"/>
      <w:sz w:val="24"/>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tcMar>
        <w:top w:w="57" w:type="dxa"/>
        <w:bottom w:w="57" w:type="dxa"/>
      </w:tcMar>
    </w:tcPr>
    <w:tblStylePr w:type="firstRow">
      <w:rPr>
        <w:rFonts w:ascii="Arial" w:hAnsi="Arial"/>
        <w:b/>
        <w:sz w:val="20"/>
      </w:rPr>
      <w:tcPr>
        <w:shd w:val="clear" w:color="auto" w:fill="E0E0E0"/>
      </w:tcPr>
    </w:tblStylePr>
  </w:style>
  <w:style w:type="paragraph" w:customStyle="1" w:styleId="154">
    <w:name w:val="一级符号"/>
    <w:link w:val="184"/>
    <w:qFormat/>
    <w:uiPriority w:val="10"/>
    <w:pPr>
      <w:numPr>
        <w:ilvl w:val="0"/>
        <w:numId w:val="11"/>
      </w:numPr>
      <w:spacing w:after="360" w:line="320" w:lineRule="atLeast"/>
      <w:ind w:left="1701"/>
      <w:jc w:val="both"/>
    </w:pPr>
    <w:rPr>
      <w:rFonts w:ascii="Arial" w:hAnsi="Arial" w:eastAsia="楷体_GB2312" w:cs="Times New Roman"/>
      <w:color w:val="000000"/>
      <w:sz w:val="24"/>
      <w:lang w:val="en-US" w:eastAsia="en-US" w:bidi="ar-SA"/>
    </w:rPr>
  </w:style>
  <w:style w:type="paragraph" w:customStyle="1" w:styleId="155">
    <w:name w:val="数字编号"/>
    <w:qFormat/>
    <w:uiPriority w:val="9"/>
    <w:pPr>
      <w:numPr>
        <w:ilvl w:val="5"/>
        <w:numId w:val="12"/>
      </w:numPr>
      <w:spacing w:after="360" w:line="320" w:lineRule="atLeast"/>
      <w:jc w:val="both"/>
    </w:pPr>
    <w:rPr>
      <w:rFonts w:ascii="Arial" w:hAnsi="Arial" w:eastAsia="楷体_GB2312" w:cs="Times New Roman"/>
      <w:color w:val="000000"/>
      <w:sz w:val="24"/>
      <w:lang w:val="en-US" w:eastAsia="en-US" w:bidi="ar-SA"/>
    </w:rPr>
  </w:style>
  <w:style w:type="paragraph" w:customStyle="1" w:styleId="156">
    <w:name w:val="书目1"/>
    <w:basedOn w:val="1"/>
    <w:next w:val="1"/>
    <w:semiHidden/>
    <w:unhideWhenUsed/>
    <w:uiPriority w:val="37"/>
  </w:style>
  <w:style w:type="paragraph" w:styleId="157">
    <w:name w:val="Intense Quote"/>
    <w:basedOn w:val="1"/>
    <w:next w:val="1"/>
    <w:link w:val="158"/>
    <w:uiPriority w:val="30"/>
    <w:pPr>
      <w:pBdr>
        <w:bottom w:val="single" w:color="4F81BD" w:sz="4" w:space="4"/>
      </w:pBdr>
      <w:spacing w:before="200" w:after="280"/>
      <w:ind w:left="936" w:right="936"/>
    </w:pPr>
    <w:rPr>
      <w:b/>
      <w:bCs/>
      <w:i/>
      <w:iCs/>
      <w:color w:val="4F81BD"/>
    </w:rPr>
  </w:style>
  <w:style w:type="character" w:customStyle="1" w:styleId="158">
    <w:name w:val="明显引用 Char"/>
    <w:link w:val="157"/>
    <w:uiPriority w:val="30"/>
    <w:rPr>
      <w:rFonts w:ascii="Arial" w:hAnsi="Arial" w:eastAsia="楷体_GB2312"/>
      <w:b/>
      <w:bCs/>
      <w:i/>
      <w:iCs/>
      <w:color w:val="4F81BD"/>
      <w:sz w:val="24"/>
      <w:lang w:eastAsia="en-US"/>
    </w:rPr>
  </w:style>
  <w:style w:type="paragraph" w:styleId="159">
    <w:name w:val="List Paragraph"/>
    <w:basedOn w:val="1"/>
    <w:qFormat/>
    <w:uiPriority w:val="34"/>
    <w:pPr>
      <w:ind w:left="420"/>
    </w:pPr>
  </w:style>
  <w:style w:type="paragraph" w:customStyle="1" w:styleId="160">
    <w:name w:val="Table"/>
    <w:basedOn w:val="1"/>
    <w:semiHidden/>
    <w:uiPriority w:val="0"/>
    <w:pPr>
      <w:spacing w:before="120" w:after="120"/>
    </w:pPr>
  </w:style>
  <w:style w:type="paragraph" w:styleId="161">
    <w:name w:val="No Spacing"/>
    <w:semiHidden/>
    <w:uiPriority w:val="1"/>
    <w:rPr>
      <w:rFonts w:ascii="Arial" w:hAnsi="Arial" w:eastAsia="楷体_GB2312" w:cs="Times New Roman"/>
      <w:color w:val="000000"/>
      <w:sz w:val="24"/>
      <w:lang w:val="en-US" w:eastAsia="en-US" w:bidi="ar-SA"/>
    </w:rPr>
  </w:style>
  <w:style w:type="paragraph" w:styleId="162">
    <w:name w:val="Quote"/>
    <w:basedOn w:val="1"/>
    <w:next w:val="1"/>
    <w:link w:val="163"/>
    <w:uiPriority w:val="29"/>
    <w:rPr>
      <w:i/>
      <w:iCs/>
    </w:rPr>
  </w:style>
  <w:style w:type="character" w:customStyle="1" w:styleId="163">
    <w:name w:val="引用 Char"/>
    <w:link w:val="162"/>
    <w:uiPriority w:val="29"/>
    <w:rPr>
      <w:rFonts w:ascii="Arial" w:hAnsi="Arial" w:eastAsia="楷体_GB2312"/>
      <w:i/>
      <w:iCs/>
      <w:color w:val="000000"/>
      <w:sz w:val="24"/>
      <w:lang w:eastAsia="en-US"/>
    </w:rPr>
  </w:style>
  <w:style w:type="paragraph" w:customStyle="1" w:styleId="164">
    <w:name w:val="TOC 标题1"/>
    <w:basedOn w:val="3"/>
    <w:next w:val="1"/>
    <w:semiHidden/>
    <w:unhideWhenUsed/>
    <w:qFormat/>
    <w:uiPriority w:val="39"/>
    <w:pPr>
      <w:numPr>
        <w:numId w:val="0"/>
      </w:numPr>
      <w:spacing w:before="240" w:after="60"/>
      <w:outlineLvl w:val="9"/>
    </w:pPr>
    <w:rPr>
      <w:rFonts w:ascii="Cambria" w:hAnsi="Cambria" w:eastAsia="宋体"/>
      <w:bCs/>
      <w:kern w:val="32"/>
      <w:sz w:val="32"/>
      <w:szCs w:val="32"/>
    </w:rPr>
  </w:style>
  <w:style w:type="paragraph" w:customStyle="1" w:styleId="165">
    <w:name w:val="大标题"/>
    <w:link w:val="167"/>
    <w:qFormat/>
    <w:uiPriority w:val="0"/>
    <w:pPr>
      <w:spacing w:after="360" w:line="320" w:lineRule="atLeast"/>
      <w:jc w:val="both"/>
      <w:outlineLvl w:val="0"/>
    </w:pPr>
    <w:rPr>
      <w:rFonts w:ascii="Arial" w:hAnsi="Arial" w:eastAsia="楷体_GB2312" w:cs="Times New Roman"/>
      <w:b/>
      <w:sz w:val="28"/>
      <w:lang w:val="en-US" w:eastAsia="zh-CN" w:bidi="ar-SA"/>
    </w:rPr>
  </w:style>
  <w:style w:type="paragraph" w:customStyle="1" w:styleId="166">
    <w:name w:val="小标题"/>
    <w:link w:val="169"/>
    <w:qFormat/>
    <w:uiPriority w:val="1"/>
    <w:pPr>
      <w:spacing w:after="360" w:line="320" w:lineRule="atLeast"/>
      <w:jc w:val="both"/>
      <w:outlineLvl w:val="1"/>
    </w:pPr>
    <w:rPr>
      <w:rFonts w:ascii="Arial" w:hAnsi="Arial" w:eastAsia="楷体_GB2312" w:cs="Times New Roman"/>
      <w:kern w:val="28"/>
      <w:sz w:val="24"/>
      <w:lang w:val="en-US" w:eastAsia="zh-CN" w:bidi="ar-SA"/>
    </w:rPr>
  </w:style>
  <w:style w:type="character" w:customStyle="1" w:styleId="167">
    <w:name w:val="大标题 字符"/>
    <w:basedOn w:val="133"/>
    <w:link w:val="165"/>
    <w:uiPriority w:val="0"/>
    <w:rPr>
      <w:rFonts w:ascii="Arial" w:hAnsi="Arial" w:eastAsia="楷体_GB2312"/>
      <w:b/>
      <w:sz w:val="28"/>
    </w:rPr>
  </w:style>
  <w:style w:type="paragraph" w:customStyle="1" w:styleId="168">
    <w:name w:val="标准"/>
    <w:link w:val="172"/>
    <w:qFormat/>
    <w:uiPriority w:val="2"/>
    <w:pPr>
      <w:spacing w:after="360" w:line="320" w:lineRule="atLeast"/>
      <w:jc w:val="both"/>
    </w:pPr>
    <w:rPr>
      <w:rFonts w:ascii="Arial" w:hAnsi="Arial" w:eastAsia="楷体_GB2312" w:cs="Times New Roman"/>
      <w:color w:val="000000"/>
      <w:sz w:val="24"/>
      <w:lang w:val="en-US" w:eastAsia="zh-CN" w:bidi="ar-SA"/>
    </w:rPr>
  </w:style>
  <w:style w:type="character" w:customStyle="1" w:styleId="169">
    <w:name w:val="小标题 字符"/>
    <w:basedOn w:val="133"/>
    <w:link w:val="166"/>
    <w:uiPriority w:val="1"/>
    <w:rPr>
      <w:rFonts w:ascii="Arial" w:hAnsi="Arial" w:eastAsia="楷体_GB2312"/>
      <w:kern w:val="28"/>
      <w:sz w:val="24"/>
    </w:rPr>
  </w:style>
  <w:style w:type="paragraph" w:customStyle="1" w:styleId="170">
    <w:name w:val="一级标题"/>
    <w:next w:val="171"/>
    <w:link w:val="174"/>
    <w:qFormat/>
    <w:uiPriority w:val="4"/>
    <w:pPr>
      <w:numPr>
        <w:ilvl w:val="0"/>
        <w:numId w:val="12"/>
      </w:numPr>
      <w:spacing w:after="360" w:line="320" w:lineRule="atLeast"/>
      <w:jc w:val="both"/>
      <w:outlineLvl w:val="0"/>
    </w:pPr>
    <w:rPr>
      <w:rFonts w:ascii="Arial" w:hAnsi="Arial" w:eastAsia="楷体_GB2312" w:cs="Times New Roman"/>
      <w:b/>
      <w:sz w:val="28"/>
      <w:lang w:val="en-US" w:eastAsia="zh-CN" w:bidi="ar-SA"/>
    </w:rPr>
  </w:style>
  <w:style w:type="paragraph" w:customStyle="1" w:styleId="171">
    <w:name w:val="金杜正文"/>
    <w:qFormat/>
    <w:uiPriority w:val="3"/>
    <w:pPr>
      <w:spacing w:after="360" w:line="320" w:lineRule="atLeast"/>
      <w:ind w:firstLine="200" w:firstLineChars="200"/>
      <w:jc w:val="both"/>
    </w:pPr>
    <w:rPr>
      <w:rFonts w:ascii="Arial" w:hAnsi="Arial" w:eastAsia="楷体_GB2312" w:cs="Times New Roman"/>
      <w:color w:val="000000"/>
      <w:sz w:val="24"/>
      <w:lang w:val="en-US" w:eastAsia="en-US" w:bidi="ar-SA"/>
    </w:rPr>
  </w:style>
  <w:style w:type="character" w:customStyle="1" w:styleId="172">
    <w:name w:val="标准 字符"/>
    <w:basedOn w:val="133"/>
    <w:link w:val="168"/>
    <w:uiPriority w:val="2"/>
    <w:rPr>
      <w:rFonts w:ascii="Arial" w:hAnsi="Arial" w:eastAsia="楷体_GB2312"/>
      <w:color w:val="000000"/>
      <w:sz w:val="24"/>
    </w:rPr>
  </w:style>
  <w:style w:type="paragraph" w:customStyle="1" w:styleId="173">
    <w:name w:val="二级标题"/>
    <w:next w:val="171"/>
    <w:link w:val="176"/>
    <w:qFormat/>
    <w:uiPriority w:val="5"/>
    <w:pPr>
      <w:numPr>
        <w:ilvl w:val="1"/>
        <w:numId w:val="12"/>
      </w:numPr>
      <w:spacing w:after="360" w:line="320" w:lineRule="atLeast"/>
      <w:ind w:left="1135" w:hanging="851"/>
      <w:jc w:val="both"/>
      <w:outlineLvl w:val="1"/>
    </w:pPr>
    <w:rPr>
      <w:rFonts w:ascii="Arial" w:hAnsi="Arial" w:eastAsia="楷体_GB2312" w:cs="Times New Roman"/>
      <w:b/>
      <w:sz w:val="24"/>
      <w:lang w:val="en-US" w:eastAsia="zh-CN" w:bidi="ar-SA"/>
    </w:rPr>
  </w:style>
  <w:style w:type="character" w:customStyle="1" w:styleId="174">
    <w:name w:val="一级标题 Char"/>
    <w:basedOn w:val="133"/>
    <w:link w:val="170"/>
    <w:uiPriority w:val="4"/>
    <w:rPr>
      <w:rFonts w:ascii="Arial" w:hAnsi="Arial" w:eastAsia="楷体_GB2312"/>
      <w:b/>
      <w:sz w:val="28"/>
    </w:rPr>
  </w:style>
  <w:style w:type="paragraph" w:customStyle="1" w:styleId="175">
    <w:name w:val="三级标题"/>
    <w:next w:val="171"/>
    <w:link w:val="178"/>
    <w:qFormat/>
    <w:uiPriority w:val="6"/>
    <w:pPr>
      <w:numPr>
        <w:ilvl w:val="2"/>
        <w:numId w:val="12"/>
      </w:numPr>
      <w:spacing w:after="360" w:line="320" w:lineRule="atLeast"/>
      <w:jc w:val="both"/>
      <w:outlineLvl w:val="2"/>
    </w:pPr>
    <w:rPr>
      <w:rFonts w:ascii="Arial" w:hAnsi="Arial" w:eastAsia="楷体_GB2312" w:cs="Times New Roman"/>
      <w:sz w:val="24"/>
      <w:lang w:val="en-US" w:eastAsia="zh-CN" w:bidi="ar-SA"/>
    </w:rPr>
  </w:style>
  <w:style w:type="character" w:customStyle="1" w:styleId="176">
    <w:name w:val="二级标题 Char"/>
    <w:basedOn w:val="133"/>
    <w:link w:val="173"/>
    <w:uiPriority w:val="5"/>
    <w:rPr>
      <w:rFonts w:ascii="Arial" w:hAnsi="Arial" w:eastAsia="楷体_GB2312"/>
      <w:b/>
      <w:sz w:val="24"/>
    </w:rPr>
  </w:style>
  <w:style w:type="paragraph" w:customStyle="1" w:styleId="177">
    <w:name w:val="四级标题"/>
    <w:next w:val="171"/>
    <w:link w:val="180"/>
    <w:qFormat/>
    <w:uiPriority w:val="7"/>
    <w:pPr>
      <w:numPr>
        <w:ilvl w:val="3"/>
        <w:numId w:val="12"/>
      </w:numPr>
      <w:spacing w:after="360" w:line="320" w:lineRule="atLeast"/>
      <w:jc w:val="both"/>
      <w:outlineLvl w:val="3"/>
    </w:pPr>
    <w:rPr>
      <w:rFonts w:ascii="Arial" w:hAnsi="Arial" w:eastAsia="楷体_GB2312" w:cs="Times New Roman"/>
      <w:sz w:val="24"/>
      <w:lang w:val="en-US" w:eastAsia="zh-CN" w:bidi="ar-SA"/>
    </w:rPr>
  </w:style>
  <w:style w:type="character" w:customStyle="1" w:styleId="178">
    <w:name w:val="三级标题 Char"/>
    <w:basedOn w:val="133"/>
    <w:link w:val="175"/>
    <w:qFormat/>
    <w:uiPriority w:val="6"/>
    <w:rPr>
      <w:rFonts w:ascii="Arial" w:hAnsi="Arial" w:eastAsia="楷体_GB2312"/>
      <w:sz w:val="24"/>
    </w:rPr>
  </w:style>
  <w:style w:type="paragraph" w:customStyle="1" w:styleId="179">
    <w:name w:val="五级标题"/>
    <w:next w:val="171"/>
    <w:link w:val="181"/>
    <w:qFormat/>
    <w:uiPriority w:val="8"/>
    <w:pPr>
      <w:numPr>
        <w:ilvl w:val="4"/>
        <w:numId w:val="12"/>
      </w:numPr>
      <w:spacing w:after="360" w:line="320" w:lineRule="atLeast"/>
      <w:jc w:val="both"/>
      <w:outlineLvl w:val="4"/>
    </w:pPr>
    <w:rPr>
      <w:rFonts w:ascii="Arial" w:hAnsi="Arial" w:eastAsia="楷体_GB2312" w:cs="Times New Roman"/>
      <w:sz w:val="24"/>
      <w:lang w:val="en-US" w:eastAsia="zh-CN" w:bidi="ar-SA"/>
    </w:rPr>
  </w:style>
  <w:style w:type="character" w:customStyle="1" w:styleId="180">
    <w:name w:val="四级标题 Char"/>
    <w:basedOn w:val="133"/>
    <w:link w:val="177"/>
    <w:qFormat/>
    <w:uiPriority w:val="7"/>
    <w:rPr>
      <w:rFonts w:ascii="Arial" w:hAnsi="Arial" w:eastAsia="楷体_GB2312"/>
      <w:sz w:val="24"/>
    </w:rPr>
  </w:style>
  <w:style w:type="character" w:customStyle="1" w:styleId="181">
    <w:name w:val="五级标题 Char"/>
    <w:basedOn w:val="133"/>
    <w:link w:val="179"/>
    <w:uiPriority w:val="8"/>
    <w:rPr>
      <w:rFonts w:ascii="Arial" w:hAnsi="Arial" w:eastAsia="楷体_GB2312"/>
      <w:sz w:val="24"/>
    </w:rPr>
  </w:style>
  <w:style w:type="paragraph" w:customStyle="1" w:styleId="182">
    <w:name w:val="二级符号"/>
    <w:link w:val="183"/>
    <w:qFormat/>
    <w:uiPriority w:val="11"/>
    <w:pPr>
      <w:numPr>
        <w:ilvl w:val="0"/>
        <w:numId w:val="13"/>
      </w:numPr>
      <w:spacing w:after="360" w:line="320" w:lineRule="atLeast"/>
      <w:ind w:left="2268" w:hanging="567"/>
      <w:jc w:val="both"/>
    </w:pPr>
    <w:rPr>
      <w:rFonts w:ascii="Arial" w:hAnsi="Arial" w:eastAsia="楷体_GB2312" w:cs="微软雅黑"/>
      <w:color w:val="000000"/>
      <w:sz w:val="24"/>
      <w:lang w:val="en-US" w:eastAsia="en-US" w:bidi="ar-SA"/>
    </w:rPr>
  </w:style>
  <w:style w:type="character" w:customStyle="1" w:styleId="183">
    <w:name w:val="二级符号 Char"/>
    <w:basedOn w:val="184"/>
    <w:link w:val="182"/>
    <w:qFormat/>
    <w:uiPriority w:val="11"/>
    <w:rPr>
      <w:rFonts w:ascii="Arial" w:hAnsi="Arial" w:eastAsia="楷体_GB2312" w:cs="微软雅黑"/>
      <w:color w:val="000000"/>
      <w:sz w:val="24"/>
      <w:lang w:eastAsia="en-US"/>
    </w:rPr>
  </w:style>
  <w:style w:type="character" w:customStyle="1" w:styleId="184">
    <w:name w:val="一级符号 Char"/>
    <w:basedOn w:val="133"/>
    <w:link w:val="154"/>
    <w:qFormat/>
    <w:uiPriority w:val="10"/>
    <w:rPr>
      <w:rFonts w:ascii="Arial" w:hAnsi="Arial" w:eastAsia="楷体_GB2312"/>
      <w:color w:val="000000"/>
      <w:sz w:val="24"/>
      <w:lang w:eastAsia="en-US"/>
    </w:rPr>
  </w:style>
  <w:style w:type="paragraph" w:customStyle="1" w:styleId="185">
    <w:name w:val="Heading-1"/>
    <w:basedOn w:val="1"/>
    <w:uiPriority w:val="0"/>
    <w:pPr>
      <w:numPr>
        <w:ilvl w:val="0"/>
        <w:numId w:val="14"/>
      </w:numPr>
    </w:pPr>
  </w:style>
  <w:style w:type="paragraph" w:customStyle="1" w:styleId="186">
    <w:name w:val="Heading-2"/>
    <w:basedOn w:val="1"/>
    <w:uiPriority w:val="0"/>
    <w:pPr>
      <w:numPr>
        <w:ilvl w:val="1"/>
        <w:numId w:val="14"/>
      </w:numPr>
    </w:pPr>
  </w:style>
  <w:style w:type="table" w:customStyle="1" w:styleId="187">
    <w:name w:val="Table2"/>
    <w:basedOn w:val="153"/>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tcMar>
        <w:top w:w="57" w:type="dxa"/>
        <w:bottom w:w="57" w:type="dxa"/>
      </w:tcMar>
    </w:tcPr>
    <w:tblStylePr w:type="firstRow">
      <w:rPr>
        <w:rFonts w:ascii="Arial" w:hAnsi="Arial" w:eastAsia="Calibri"/>
        <w:b/>
        <w:sz w:val="24"/>
      </w:rPr>
      <w:tcPr>
        <w:shd w:val="clear" w:color="auto" w:fill="00B0F0"/>
      </w:tcPr>
    </w:tblStylePr>
    <w:tblStylePr w:type="firstCol">
      <w:rPr>
        <w:rFonts w:ascii="Arial" w:hAnsi="Arial" w:eastAsia="Calibri"/>
        <w:sz w:val="24"/>
      </w:rPr>
    </w:tblStylePr>
  </w:style>
  <w:style w:type="character" w:customStyle="1" w:styleId="188">
    <w:name w:val="标题 4 Char"/>
    <w:basedOn w:val="133"/>
    <w:link w:val="7"/>
    <w:qFormat/>
    <w:uiPriority w:val="0"/>
    <w:rPr>
      <w:rFonts w:ascii="Arial" w:hAnsi="Arial" w:eastAsia="楷体_GB2312"/>
      <w:color w:val="000000"/>
      <w:sz w:val="24"/>
      <w:lang w:eastAsia="en-US"/>
    </w:rPr>
  </w:style>
  <w:style w:type="table" w:customStyle="1" w:styleId="189">
    <w:name w:val="Table Normal"/>
    <w:semiHidden/>
    <w:unhideWhenUsed/>
    <w:qFormat/>
    <w:uiPriority w:val="2"/>
    <w:pPr>
      <w:widowControl w:val="0"/>
      <w:autoSpaceDE w:val="0"/>
      <w:autoSpaceDN w:val="0"/>
    </w:pPr>
    <w:rPr>
      <w:rFonts w:asciiTheme="minorHAnsi" w:hAnsiTheme="minorHAnsi" w:cstheme="minorBidi"/>
      <w:sz w:val="22"/>
      <w:szCs w:val="22"/>
      <w:lang w:eastAsia="en-US"/>
    </w:rPr>
    <w:tblPr>
      <w:tblCellMar>
        <w:top w:w="0" w:type="dxa"/>
        <w:left w:w="0" w:type="dxa"/>
        <w:bottom w:w="0" w:type="dxa"/>
        <w:right w:w="0" w:type="dxa"/>
      </w:tblCellMar>
    </w:tblPr>
  </w:style>
  <w:style w:type="paragraph" w:customStyle="1" w:styleId="190">
    <w:name w:val="Table Paragraph"/>
    <w:basedOn w:val="1"/>
    <w:qFormat/>
    <w:uiPriority w:val="1"/>
    <w:pPr>
      <w:widowControl w:val="0"/>
      <w:autoSpaceDE w:val="0"/>
      <w:autoSpaceDN w:val="0"/>
      <w:spacing w:before="53" w:after="0" w:line="240" w:lineRule="auto"/>
      <w:ind w:left="200" w:firstLine="0" w:firstLineChars="0"/>
      <w:jc w:val="left"/>
    </w:pPr>
    <w:rPr>
      <w:rFonts w:ascii="宋体" w:hAnsi="宋体" w:eastAsia="宋体" w:cs="宋体"/>
      <w:color w:val="auto"/>
      <w:sz w:val="22"/>
      <w:szCs w:val="22"/>
    </w:rPr>
  </w:style>
  <w:style w:type="character" w:customStyle="1" w:styleId="191">
    <w:name w:val="页脚 Char"/>
    <w:basedOn w:val="133"/>
    <w:link w:val="58"/>
    <w:uiPriority w:val="99"/>
    <w:rPr>
      <w:rFonts w:ascii="Arial" w:hAnsi="Arial" w:eastAsia="楷体_GB2312"/>
      <w:color w:val="999999"/>
      <w:kern w:val="2"/>
      <w:sz w:val="18"/>
      <w:szCs w:val="18"/>
    </w:rPr>
  </w:style>
  <w:style w:type="paragraph" w:customStyle="1" w:styleId="19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3">
    <w:name w:val="批注文字 Char"/>
    <w:link w:val="29"/>
    <w:qFormat/>
    <w:uiPriority w:val="99"/>
    <w:rPr>
      <w:rFonts w:ascii="Arial" w:hAnsi="Arial" w:eastAsia="楷体_GB2312"/>
      <w:color w:val="000000"/>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KWM2018\1-&#31354;&#30333;%20Blank\&#31354;&#3033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923EA7-1A6E-4C23-9608-914CBC242152}">
  <ds:schemaRefs/>
</ds:datastoreItem>
</file>

<file path=docProps/app.xml><?xml version="1.0" encoding="utf-8"?>
<Properties xmlns="http://schemas.openxmlformats.org/officeDocument/2006/extended-properties" xmlns:vt="http://schemas.openxmlformats.org/officeDocument/2006/docPropsVTypes">
  <Template>空白</Template>
  <Manager>[Lawyer's name]</Manager>
  <Company>King &amp; Wood Mallesons</Company>
  <Pages>1</Pages>
  <Words>97</Words>
  <Characters>559</Characters>
  <Lines>4</Lines>
  <Paragraphs>1</Paragraphs>
  <TotalTime>14</TotalTime>
  <ScaleCrop>false</ScaleCrop>
  <LinksUpToDate>false</LinksUpToDate>
  <CharactersWithSpaces>655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2021-08-23T02:51:00Z</dcterms:created>
  <dc:creator>King &amp; Wood Mallesons</dc:creator>
  <cp:keywords>blank</cp:keywords>
  <cp:lastModifiedBy>pc</cp:lastModifiedBy>
  <cp:lastPrinted>2020-06-29T06:32:00Z</cp:lastPrinted>
  <dcterms:modified xsi:type="dcterms:W3CDTF">2021-09-16T01:28:28Z</dcterms:modified>
  <dc:subject>Blank Template</dc:subject>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Other</vt:lpwstr>
  </property>
  <property fmtid="{D5CDD505-2E9C-101B-9397-08002B2CF9AE}" pid="3" name="KSOProductBuildVer">
    <vt:lpwstr>2052-11.1.0.10700</vt:lpwstr>
  </property>
  <property fmtid="{D5CDD505-2E9C-101B-9397-08002B2CF9AE}" pid="4" name="ICV">
    <vt:lpwstr>EBD497DCF497472FAC96FD1958164C6C</vt:lpwstr>
  </property>
</Properties>
</file>